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ACA94" w14:textId="79524134" w:rsidR="00671B60" w:rsidRDefault="00085339" w:rsidP="00893ED7">
      <w:pPr>
        <w:pStyle w:val="Default"/>
        <w:jc w:val="right"/>
      </w:pPr>
      <w:r>
        <w:t>0</w:t>
      </w:r>
      <w:r w:rsidR="00C04D53">
        <w:t>3</w:t>
      </w:r>
      <w:r>
        <w:t>.</w:t>
      </w:r>
      <w:r w:rsidR="00772AC8">
        <w:t>0</w:t>
      </w:r>
      <w:r>
        <w:t>2</w:t>
      </w:r>
      <w:r w:rsidR="00772AC8">
        <w:t>.2026</w:t>
      </w:r>
    </w:p>
    <w:p w14:paraId="2CB46358" w14:textId="77777777" w:rsidR="006F6FB0" w:rsidRDefault="006F6FB0" w:rsidP="7FE43373">
      <w:pPr>
        <w:pStyle w:val="Default"/>
        <w:jc w:val="both"/>
      </w:pPr>
    </w:p>
    <w:p w14:paraId="221F3825" w14:textId="483F1626" w:rsidR="004113FE" w:rsidRPr="004113FE" w:rsidRDefault="004113FE" w:rsidP="004113FE">
      <w:pPr>
        <w:pStyle w:val="Default"/>
        <w:jc w:val="center"/>
        <w:rPr>
          <w:b/>
          <w:bCs/>
          <w:sz w:val="32"/>
          <w:szCs w:val="32"/>
        </w:rPr>
      </w:pPr>
      <w:r w:rsidRPr="004113FE">
        <w:rPr>
          <w:b/>
          <w:bCs/>
          <w:sz w:val="32"/>
          <w:szCs w:val="32"/>
        </w:rPr>
        <w:t>Hädaolukorra seaduse</w:t>
      </w:r>
      <w:ins w:id="0" w:author="Merike Koppel - JUSTDIGI" w:date="2026-02-18T14:40:00Z" w16du:dateUtc="2026-02-18T12:40:00Z">
        <w:r w:rsidR="002420E4">
          <w:rPr>
            <w:b/>
            <w:bCs/>
            <w:sz w:val="32"/>
            <w:szCs w:val="32"/>
          </w:rPr>
          <w:t xml:space="preserve"> muutmise</w:t>
        </w:r>
      </w:ins>
      <w:r w:rsidR="00B91260">
        <w:rPr>
          <w:b/>
          <w:bCs/>
          <w:sz w:val="32"/>
          <w:szCs w:val="32"/>
        </w:rPr>
        <w:t xml:space="preserve"> ja sellega seonduvalt teiste seadus</w:t>
      </w:r>
      <w:r w:rsidR="00772AC8">
        <w:rPr>
          <w:b/>
          <w:bCs/>
          <w:sz w:val="32"/>
          <w:szCs w:val="32"/>
        </w:rPr>
        <w:t>t</w:t>
      </w:r>
      <w:r w:rsidR="00B91260">
        <w:rPr>
          <w:b/>
          <w:bCs/>
          <w:sz w:val="32"/>
          <w:szCs w:val="32"/>
        </w:rPr>
        <w:t xml:space="preserve">e </w:t>
      </w:r>
      <w:r w:rsidRPr="004113FE">
        <w:rPr>
          <w:b/>
          <w:bCs/>
          <w:sz w:val="32"/>
          <w:szCs w:val="32"/>
        </w:rPr>
        <w:t>muutmise seadus</w:t>
      </w:r>
      <w:r w:rsidR="00B91260">
        <w:rPr>
          <w:b/>
          <w:bCs/>
          <w:sz w:val="32"/>
          <w:szCs w:val="32"/>
        </w:rPr>
        <w:t xml:space="preserve">e </w:t>
      </w:r>
      <w:r w:rsidR="006936E4">
        <w:rPr>
          <w:b/>
          <w:bCs/>
          <w:sz w:val="32"/>
          <w:szCs w:val="32"/>
        </w:rPr>
        <w:t>eelnõ</w:t>
      </w:r>
      <w:r w:rsidR="00BA1885">
        <w:rPr>
          <w:b/>
          <w:bCs/>
          <w:sz w:val="32"/>
          <w:szCs w:val="32"/>
        </w:rPr>
        <w:t xml:space="preserve">u </w:t>
      </w:r>
      <w:r w:rsidR="00B91260">
        <w:rPr>
          <w:b/>
          <w:bCs/>
          <w:sz w:val="32"/>
          <w:szCs w:val="32"/>
        </w:rPr>
        <w:t>seletuskiri</w:t>
      </w:r>
    </w:p>
    <w:p w14:paraId="4E9146D0" w14:textId="77777777" w:rsidR="00504B4D" w:rsidRPr="00DC5926" w:rsidRDefault="00504B4D" w:rsidP="7FE43373">
      <w:pPr>
        <w:pStyle w:val="Default"/>
        <w:jc w:val="both"/>
      </w:pPr>
    </w:p>
    <w:p w14:paraId="7814D713" w14:textId="45598600" w:rsidR="00CE2497" w:rsidRDefault="00504B4D" w:rsidP="007D2E1E">
      <w:pPr>
        <w:pStyle w:val="Pealkiri1"/>
        <w:numPr>
          <w:ilvl w:val="0"/>
          <w:numId w:val="4"/>
        </w:numPr>
        <w:spacing w:before="0" w:line="240" w:lineRule="auto"/>
        <w:jc w:val="both"/>
        <w:rPr>
          <w:rFonts w:ascii="Times New Roman" w:eastAsia="Times New Roman" w:hAnsi="Times New Roman" w:cs="Times New Roman"/>
          <w:b/>
          <w:bCs/>
          <w:color w:val="auto"/>
          <w:sz w:val="24"/>
          <w:szCs w:val="24"/>
        </w:rPr>
      </w:pPr>
      <w:r w:rsidRPr="0D4DC5B6">
        <w:rPr>
          <w:rFonts w:ascii="Times New Roman" w:eastAsia="Times New Roman" w:hAnsi="Times New Roman" w:cs="Times New Roman"/>
          <w:b/>
          <w:bCs/>
          <w:color w:val="auto"/>
          <w:sz w:val="24"/>
          <w:szCs w:val="24"/>
        </w:rPr>
        <w:t>Sissejuhatus</w:t>
      </w:r>
    </w:p>
    <w:p w14:paraId="767BCC5C" w14:textId="77777777" w:rsidR="007D2E1E" w:rsidRPr="007D2E1E" w:rsidRDefault="007D2E1E" w:rsidP="007D2E1E"/>
    <w:p w14:paraId="6382FF4A" w14:textId="1FE4CC03" w:rsidR="00907389" w:rsidRDefault="710AA292" w:rsidP="00907389">
      <w:pPr>
        <w:pStyle w:val="Pealkiri2"/>
        <w:numPr>
          <w:ilvl w:val="1"/>
          <w:numId w:val="4"/>
        </w:numPr>
        <w:rPr>
          <w:rFonts w:ascii="Times New Roman" w:eastAsia="Times New Roman" w:hAnsi="Times New Roman" w:cs="Times New Roman"/>
          <w:b/>
          <w:bCs/>
          <w:color w:val="auto"/>
          <w:sz w:val="24"/>
          <w:szCs w:val="24"/>
          <w:lang w:eastAsia="et-EE"/>
        </w:rPr>
      </w:pPr>
      <w:r w:rsidRPr="0D4DC5B6">
        <w:rPr>
          <w:rFonts w:ascii="Times New Roman" w:eastAsia="Times New Roman" w:hAnsi="Times New Roman" w:cs="Times New Roman"/>
          <w:b/>
          <w:bCs/>
          <w:color w:val="auto"/>
          <w:sz w:val="24"/>
          <w:szCs w:val="24"/>
          <w:lang w:eastAsia="et-EE"/>
        </w:rPr>
        <w:t>Sisukokkuvõte</w:t>
      </w:r>
    </w:p>
    <w:p w14:paraId="10C40D30" w14:textId="77777777" w:rsidR="00C249AE" w:rsidRPr="00C249AE" w:rsidRDefault="00C249AE" w:rsidP="00C249AE">
      <w:pPr>
        <w:rPr>
          <w:lang w:eastAsia="et-EE"/>
        </w:rPr>
      </w:pPr>
    </w:p>
    <w:p w14:paraId="28BEA785" w14:textId="4E5C4CF4" w:rsidR="007D2E1E" w:rsidRPr="007D2E1E" w:rsidRDefault="007D2E1E" w:rsidP="007D2E1E">
      <w:pPr>
        <w:jc w:val="both"/>
        <w:rPr>
          <w:rFonts w:ascii="Times New Roman" w:eastAsia="Times New Roman" w:hAnsi="Times New Roman" w:cs="Times New Roman"/>
          <w:sz w:val="24"/>
          <w:szCs w:val="24"/>
        </w:rPr>
      </w:pPr>
      <w:r w:rsidRPr="00841FCA">
        <w:rPr>
          <w:rFonts w:ascii="Times New Roman" w:eastAsia="Times New Roman" w:hAnsi="Times New Roman" w:cs="Times New Roman"/>
          <w:sz w:val="24"/>
          <w:szCs w:val="24"/>
        </w:rPr>
        <w:t xml:space="preserve">Hädaolukorra seaduse </w:t>
      </w:r>
      <w:ins w:id="1" w:author="Merike Koppel - JUSTDIGI" w:date="2026-02-18T14:40:00Z" w16du:dateUtc="2026-02-18T12:40:00Z">
        <w:r w:rsidR="004A7B44">
          <w:rPr>
            <w:rFonts w:ascii="Times New Roman" w:eastAsia="Times New Roman" w:hAnsi="Times New Roman" w:cs="Times New Roman"/>
            <w:sz w:val="24"/>
            <w:szCs w:val="24"/>
          </w:rPr>
          <w:t xml:space="preserve">muutmise </w:t>
        </w:r>
      </w:ins>
      <w:r w:rsidRPr="00841FCA">
        <w:rPr>
          <w:rFonts w:ascii="Times New Roman" w:eastAsia="Times New Roman" w:hAnsi="Times New Roman" w:cs="Times New Roman"/>
          <w:sz w:val="24"/>
          <w:szCs w:val="24"/>
        </w:rPr>
        <w:t xml:space="preserve">ja </w:t>
      </w:r>
      <w:r w:rsidR="00A47F7F" w:rsidRPr="00841FCA">
        <w:rPr>
          <w:rFonts w:ascii="Times New Roman" w:eastAsia="Times New Roman" w:hAnsi="Times New Roman" w:cs="Times New Roman"/>
          <w:sz w:val="24"/>
          <w:szCs w:val="24"/>
        </w:rPr>
        <w:t>sellega seonduvalt teiste seaduste muutmise seadus</w:t>
      </w:r>
      <w:r w:rsidR="00A43306">
        <w:rPr>
          <w:rFonts w:ascii="Times New Roman" w:eastAsia="Times New Roman" w:hAnsi="Times New Roman" w:cs="Times New Roman"/>
          <w:sz w:val="24"/>
          <w:szCs w:val="24"/>
        </w:rPr>
        <w:t>e</w:t>
      </w:r>
      <w:r w:rsidR="00A47F7F" w:rsidRPr="00841FCA">
        <w:rPr>
          <w:rFonts w:ascii="Times New Roman" w:eastAsia="Times New Roman" w:hAnsi="Times New Roman" w:cs="Times New Roman"/>
          <w:sz w:val="24"/>
          <w:szCs w:val="24"/>
        </w:rPr>
        <w:t xml:space="preserve"> </w:t>
      </w:r>
      <w:r w:rsidRPr="00841FCA">
        <w:rPr>
          <w:rFonts w:ascii="Times New Roman" w:eastAsia="Times New Roman" w:hAnsi="Times New Roman" w:cs="Times New Roman"/>
          <w:sz w:val="24"/>
          <w:szCs w:val="24"/>
        </w:rPr>
        <w:t xml:space="preserve">eesmärk </w:t>
      </w:r>
      <w:r w:rsidRPr="007D2E1E">
        <w:rPr>
          <w:rFonts w:ascii="Times New Roman" w:eastAsia="Times New Roman" w:hAnsi="Times New Roman" w:cs="Times New Roman"/>
          <w:sz w:val="24"/>
          <w:szCs w:val="24"/>
        </w:rPr>
        <w:t>on tagada siseturu hädaolukorra ja vastupanuvõime määruse (EL) 2024/2747</w:t>
      </w:r>
      <w:r>
        <w:rPr>
          <w:rStyle w:val="Allmrkuseviide"/>
          <w:rFonts w:ascii="Times New Roman" w:eastAsia="Times New Roman" w:hAnsi="Times New Roman" w:cs="Times New Roman"/>
          <w:sz w:val="24"/>
          <w:szCs w:val="24"/>
        </w:rPr>
        <w:footnoteReference w:id="1"/>
      </w:r>
      <w:r>
        <w:rPr>
          <w:rFonts w:ascii="Times New Roman" w:eastAsia="Times New Roman" w:hAnsi="Times New Roman" w:cs="Times New Roman"/>
          <w:sz w:val="24"/>
          <w:szCs w:val="24"/>
        </w:rPr>
        <w:t xml:space="preserve"> </w:t>
      </w:r>
      <w:r w:rsidRPr="007D2E1E">
        <w:rPr>
          <w:rFonts w:ascii="Times New Roman" w:eastAsia="Times New Roman" w:hAnsi="Times New Roman" w:cs="Times New Roman"/>
          <w:sz w:val="24"/>
          <w:szCs w:val="24"/>
        </w:rPr>
        <w:t>(</w:t>
      </w:r>
      <w:r w:rsidR="000211CA">
        <w:rPr>
          <w:rFonts w:ascii="Times New Roman" w:eastAsia="Times New Roman" w:hAnsi="Times New Roman" w:cs="Times New Roman"/>
          <w:sz w:val="24"/>
          <w:szCs w:val="24"/>
        </w:rPr>
        <w:t xml:space="preserve">edaspidi </w:t>
      </w:r>
      <w:r w:rsidRPr="000138FB">
        <w:rPr>
          <w:rFonts w:ascii="Times New Roman" w:eastAsia="Times New Roman" w:hAnsi="Times New Roman" w:cs="Times New Roman"/>
          <w:i/>
          <w:iCs/>
          <w:sz w:val="24"/>
          <w:szCs w:val="24"/>
        </w:rPr>
        <w:t>IMERA</w:t>
      </w:r>
      <w:r w:rsidRPr="007D2E1E">
        <w:rPr>
          <w:rFonts w:ascii="Times New Roman" w:eastAsia="Times New Roman" w:hAnsi="Times New Roman" w:cs="Times New Roman"/>
          <w:sz w:val="24"/>
          <w:szCs w:val="24"/>
        </w:rPr>
        <w:t xml:space="preserve">) ning sellega seotud </w:t>
      </w:r>
      <w:r w:rsidR="006D3E5F">
        <w:rPr>
          <w:rFonts w:ascii="Times New Roman" w:eastAsia="Times New Roman" w:hAnsi="Times New Roman" w:cs="Times New Roman"/>
          <w:sz w:val="24"/>
          <w:szCs w:val="24"/>
        </w:rPr>
        <w:t>koond</w:t>
      </w:r>
      <w:r w:rsidRPr="007D2E1E">
        <w:rPr>
          <w:rFonts w:ascii="Times New Roman" w:eastAsia="Times New Roman" w:hAnsi="Times New Roman" w:cs="Times New Roman"/>
          <w:sz w:val="24"/>
          <w:szCs w:val="24"/>
        </w:rPr>
        <w:t>määruse (EL) 2024/2748</w:t>
      </w:r>
      <w:r>
        <w:rPr>
          <w:rStyle w:val="Allmrkuseviide"/>
          <w:rFonts w:ascii="Times New Roman" w:eastAsia="Times New Roman" w:hAnsi="Times New Roman" w:cs="Times New Roman"/>
          <w:sz w:val="24"/>
          <w:szCs w:val="24"/>
        </w:rPr>
        <w:footnoteReference w:id="2"/>
      </w:r>
      <w:r>
        <w:rPr>
          <w:rFonts w:ascii="Times New Roman" w:eastAsia="Times New Roman" w:hAnsi="Times New Roman" w:cs="Times New Roman"/>
          <w:sz w:val="24"/>
          <w:szCs w:val="24"/>
        </w:rPr>
        <w:t xml:space="preserve"> </w:t>
      </w:r>
      <w:r w:rsidR="008D2463" w:rsidRPr="007D2E1E">
        <w:rPr>
          <w:rFonts w:ascii="Times New Roman" w:eastAsia="Times New Roman" w:hAnsi="Times New Roman" w:cs="Times New Roman"/>
          <w:sz w:val="24"/>
          <w:szCs w:val="24"/>
        </w:rPr>
        <w:t>rakendamine Eesti õiguses</w:t>
      </w:r>
      <w:r w:rsidR="008D2463">
        <w:rPr>
          <w:rFonts w:ascii="Times New Roman" w:eastAsia="Times New Roman" w:hAnsi="Times New Roman" w:cs="Times New Roman"/>
          <w:sz w:val="24"/>
          <w:szCs w:val="24"/>
        </w:rPr>
        <w:t xml:space="preserve">. </w:t>
      </w:r>
    </w:p>
    <w:p w14:paraId="242FECC7" w14:textId="6D44992D" w:rsidR="008E4F78" w:rsidRDefault="008E4F78" w:rsidP="007D2E1E">
      <w:pPr>
        <w:jc w:val="both"/>
        <w:rPr>
          <w:rFonts w:ascii="Times New Roman" w:eastAsia="Times New Roman" w:hAnsi="Times New Roman" w:cs="Times New Roman"/>
          <w:sz w:val="24"/>
          <w:szCs w:val="24"/>
        </w:rPr>
      </w:pPr>
      <w:r w:rsidRPr="008E4F78">
        <w:rPr>
          <w:rFonts w:ascii="Times New Roman" w:eastAsia="Times New Roman" w:hAnsi="Times New Roman" w:cs="Times New Roman"/>
          <w:sz w:val="24"/>
          <w:szCs w:val="24"/>
        </w:rPr>
        <w:t xml:space="preserve">IMERA on tulevaste kriiside mõjudele reageerimiseks loodud </w:t>
      </w:r>
      <w:r>
        <w:rPr>
          <w:rFonts w:ascii="Times New Roman" w:eastAsia="Times New Roman" w:hAnsi="Times New Roman" w:cs="Times New Roman"/>
          <w:sz w:val="24"/>
          <w:szCs w:val="24"/>
        </w:rPr>
        <w:t>vahend</w:t>
      </w:r>
      <w:r w:rsidRPr="008E4F78">
        <w:rPr>
          <w:rFonts w:ascii="Times New Roman" w:eastAsia="Times New Roman" w:hAnsi="Times New Roman" w:cs="Times New Roman"/>
          <w:sz w:val="24"/>
          <w:szCs w:val="24"/>
        </w:rPr>
        <w:t>, mis tugineb varasematest kriisidest saadud kogemustele, sealhulgas COVID-19 pandeemiale, energiakriisile ja Venemaa agressioonisõjale. Määrus loob struktureeritud aluse ELi siseturu toimimist mõjutavate häirete varajaseks tuvastamiseks, nendeks valmistumiseks ja neile reageerimiseks ning kehtestab asjakohase koordineerimise, koostöö ja teabevahetuse raamistiku. IMERA eesmärk on ära hoida kriisides vaba liikumise takistusi ja tarneahelate häireid, mis võivad põhjustada kriisi seisukohast oluliste kaupade või teenuste nappust.</w:t>
      </w:r>
    </w:p>
    <w:p w14:paraId="2075E03E" w14:textId="0075043B" w:rsidR="004007DF" w:rsidRPr="004007DF" w:rsidRDefault="006139C3" w:rsidP="007D2E1E">
      <w:pPr>
        <w:jc w:val="both"/>
        <w:rPr>
          <w:rFonts w:ascii="Times New Roman" w:eastAsia="Times New Roman" w:hAnsi="Times New Roman" w:cs="Times New Roman"/>
          <w:sz w:val="24"/>
          <w:szCs w:val="24"/>
        </w:rPr>
      </w:pPr>
      <w:r w:rsidRPr="006139C3">
        <w:rPr>
          <w:rFonts w:ascii="Times New Roman" w:eastAsia="Times New Roman" w:hAnsi="Times New Roman" w:cs="Times New Roman"/>
          <w:sz w:val="24"/>
          <w:szCs w:val="24"/>
        </w:rPr>
        <w:t>Eesti õiguskord ei sisalda hetkel norme ega halduskorraldus</w:t>
      </w:r>
      <w:r w:rsidR="008E276F">
        <w:rPr>
          <w:rFonts w:ascii="Times New Roman" w:eastAsia="Times New Roman" w:hAnsi="Times New Roman" w:cs="Times New Roman"/>
          <w:sz w:val="24"/>
          <w:szCs w:val="24"/>
        </w:rPr>
        <w:t>i</w:t>
      </w:r>
      <w:r w:rsidRPr="006139C3">
        <w:rPr>
          <w:rFonts w:ascii="Times New Roman" w:eastAsia="Times New Roman" w:hAnsi="Times New Roman" w:cs="Times New Roman"/>
          <w:sz w:val="24"/>
          <w:szCs w:val="24"/>
        </w:rPr>
        <w:t>, mis võimaldaksid ELi tasandil kokku lepitud siseturu kriisi</w:t>
      </w:r>
      <w:r w:rsidR="00381EB3">
        <w:rPr>
          <w:rFonts w:ascii="Times New Roman" w:eastAsia="Times New Roman" w:hAnsi="Times New Roman" w:cs="Times New Roman"/>
          <w:sz w:val="24"/>
          <w:szCs w:val="24"/>
        </w:rPr>
        <w:t xml:space="preserve">ohje </w:t>
      </w:r>
      <w:r w:rsidR="004347D0">
        <w:rPr>
          <w:rFonts w:ascii="Times New Roman" w:eastAsia="Times New Roman" w:hAnsi="Times New Roman" w:cs="Times New Roman"/>
          <w:sz w:val="24"/>
          <w:szCs w:val="24"/>
        </w:rPr>
        <w:t xml:space="preserve">meetmete </w:t>
      </w:r>
      <w:r w:rsidRPr="006139C3">
        <w:rPr>
          <w:rFonts w:ascii="Times New Roman" w:eastAsia="Times New Roman" w:hAnsi="Times New Roman" w:cs="Times New Roman"/>
          <w:sz w:val="24"/>
          <w:szCs w:val="24"/>
        </w:rPr>
        <w:t xml:space="preserve">rakendamist. Käesoleva eelnõuga kavandatakse sätestada </w:t>
      </w:r>
      <w:proofErr w:type="spellStart"/>
      <w:r w:rsidRPr="006139C3">
        <w:rPr>
          <w:rFonts w:ascii="Times New Roman" w:eastAsia="Times New Roman" w:hAnsi="Times New Roman" w:cs="Times New Roman"/>
          <w:sz w:val="24"/>
          <w:szCs w:val="24"/>
        </w:rPr>
        <w:t>IMERAst</w:t>
      </w:r>
      <w:proofErr w:type="spellEnd"/>
      <w:r w:rsidRPr="006139C3">
        <w:rPr>
          <w:rFonts w:ascii="Times New Roman" w:eastAsia="Times New Roman" w:hAnsi="Times New Roman" w:cs="Times New Roman"/>
          <w:sz w:val="24"/>
          <w:szCs w:val="24"/>
        </w:rPr>
        <w:t xml:space="preserve"> tulenevad normid ja halduskorralduslikud meetmed, millega määratakse kindlaks nende meetmete rakendamise eest vastutavad pädevused ja korraldus</w:t>
      </w:r>
      <w:r w:rsidR="009618FE" w:rsidRPr="004007DF">
        <w:rPr>
          <w:rFonts w:ascii="Times New Roman" w:eastAsia="Times New Roman" w:hAnsi="Times New Roman" w:cs="Times New Roman"/>
          <w:sz w:val="24"/>
          <w:szCs w:val="24"/>
        </w:rPr>
        <w:t xml:space="preserve">. Kõnesoleva eelnõu kohase seaduse jõustumisel määratakse hädaolukorra seaduse alusel Majandus- ja Kommunikatsiooniministeeriumile (edaspidi </w:t>
      </w:r>
      <w:r w:rsidR="009618FE" w:rsidRPr="006129C8">
        <w:rPr>
          <w:rFonts w:ascii="Times New Roman" w:eastAsia="Times New Roman" w:hAnsi="Times New Roman" w:cs="Times New Roman"/>
          <w:i/>
          <w:iCs/>
          <w:sz w:val="24"/>
          <w:szCs w:val="24"/>
          <w:rPrChange w:id="2" w:author="Merike Koppel - JUSTDIGI" w:date="2026-02-23T10:23:00Z" w16du:dateUtc="2026-02-23T08:23:00Z">
            <w:rPr>
              <w:rFonts w:ascii="Times New Roman" w:eastAsia="Times New Roman" w:hAnsi="Times New Roman" w:cs="Times New Roman"/>
              <w:sz w:val="24"/>
              <w:szCs w:val="24"/>
            </w:rPr>
          </w:rPrChange>
        </w:rPr>
        <w:t>MKM</w:t>
      </w:r>
      <w:r w:rsidR="009618FE" w:rsidRPr="004007DF">
        <w:rPr>
          <w:rFonts w:ascii="Times New Roman" w:eastAsia="Times New Roman" w:hAnsi="Times New Roman" w:cs="Times New Roman"/>
          <w:sz w:val="24"/>
          <w:szCs w:val="24"/>
        </w:rPr>
        <w:t>) teabevahetuse keskasutuse (</w:t>
      </w:r>
      <w:proofErr w:type="spellStart"/>
      <w:r w:rsidR="009618FE" w:rsidRPr="006129C8">
        <w:rPr>
          <w:rFonts w:ascii="Times New Roman" w:eastAsia="Times New Roman" w:hAnsi="Times New Roman" w:cs="Times New Roman"/>
          <w:i/>
          <w:iCs/>
          <w:sz w:val="24"/>
          <w:szCs w:val="24"/>
          <w:rPrChange w:id="3" w:author="Merike Koppel - JUSTDIGI" w:date="2026-02-23T10:23:00Z" w16du:dateUtc="2026-02-23T08:23:00Z">
            <w:rPr>
              <w:rFonts w:ascii="Times New Roman" w:eastAsia="Times New Roman" w:hAnsi="Times New Roman" w:cs="Times New Roman"/>
              <w:sz w:val="24"/>
              <w:szCs w:val="24"/>
            </w:rPr>
          </w:rPrChange>
        </w:rPr>
        <w:t>central</w:t>
      </w:r>
      <w:proofErr w:type="spellEnd"/>
      <w:r w:rsidR="009618FE" w:rsidRPr="006129C8">
        <w:rPr>
          <w:rFonts w:ascii="Times New Roman" w:eastAsia="Times New Roman" w:hAnsi="Times New Roman" w:cs="Times New Roman"/>
          <w:i/>
          <w:iCs/>
          <w:sz w:val="24"/>
          <w:szCs w:val="24"/>
          <w:rPrChange w:id="4" w:author="Merike Koppel - JUSTDIGI" w:date="2026-02-23T10:23:00Z" w16du:dateUtc="2026-02-23T08:23:00Z">
            <w:rPr>
              <w:rFonts w:ascii="Times New Roman" w:eastAsia="Times New Roman" w:hAnsi="Times New Roman" w:cs="Times New Roman"/>
              <w:sz w:val="24"/>
              <w:szCs w:val="24"/>
            </w:rPr>
          </w:rPrChange>
        </w:rPr>
        <w:t xml:space="preserve"> </w:t>
      </w:r>
      <w:proofErr w:type="spellStart"/>
      <w:r w:rsidR="009618FE" w:rsidRPr="006129C8">
        <w:rPr>
          <w:rFonts w:ascii="Times New Roman" w:eastAsia="Times New Roman" w:hAnsi="Times New Roman" w:cs="Times New Roman"/>
          <w:i/>
          <w:iCs/>
          <w:sz w:val="24"/>
          <w:szCs w:val="24"/>
          <w:rPrChange w:id="5" w:author="Merike Koppel - JUSTDIGI" w:date="2026-02-23T10:23:00Z" w16du:dateUtc="2026-02-23T08:23:00Z">
            <w:rPr>
              <w:rFonts w:ascii="Times New Roman" w:eastAsia="Times New Roman" w:hAnsi="Times New Roman" w:cs="Times New Roman"/>
              <w:sz w:val="24"/>
              <w:szCs w:val="24"/>
            </w:rPr>
          </w:rPrChange>
        </w:rPr>
        <w:t>liaison</w:t>
      </w:r>
      <w:proofErr w:type="spellEnd"/>
      <w:r w:rsidR="009618FE" w:rsidRPr="006129C8">
        <w:rPr>
          <w:rFonts w:ascii="Times New Roman" w:eastAsia="Times New Roman" w:hAnsi="Times New Roman" w:cs="Times New Roman"/>
          <w:i/>
          <w:iCs/>
          <w:sz w:val="24"/>
          <w:szCs w:val="24"/>
          <w:rPrChange w:id="6" w:author="Merike Koppel - JUSTDIGI" w:date="2026-02-23T10:23:00Z" w16du:dateUtc="2026-02-23T08:23:00Z">
            <w:rPr>
              <w:rFonts w:ascii="Times New Roman" w:eastAsia="Times New Roman" w:hAnsi="Times New Roman" w:cs="Times New Roman"/>
              <w:sz w:val="24"/>
              <w:szCs w:val="24"/>
            </w:rPr>
          </w:rPrChange>
        </w:rPr>
        <w:t xml:space="preserve"> </w:t>
      </w:r>
      <w:proofErr w:type="spellStart"/>
      <w:r w:rsidR="009618FE" w:rsidRPr="006129C8">
        <w:rPr>
          <w:rFonts w:ascii="Times New Roman" w:eastAsia="Times New Roman" w:hAnsi="Times New Roman" w:cs="Times New Roman"/>
          <w:i/>
          <w:iCs/>
          <w:sz w:val="24"/>
          <w:szCs w:val="24"/>
          <w:rPrChange w:id="7" w:author="Merike Koppel - JUSTDIGI" w:date="2026-02-23T10:23:00Z" w16du:dateUtc="2026-02-23T08:23:00Z">
            <w:rPr>
              <w:rFonts w:ascii="Times New Roman" w:eastAsia="Times New Roman" w:hAnsi="Times New Roman" w:cs="Times New Roman"/>
              <w:sz w:val="24"/>
              <w:szCs w:val="24"/>
            </w:rPr>
          </w:rPrChange>
        </w:rPr>
        <w:t>office</w:t>
      </w:r>
      <w:proofErr w:type="spellEnd"/>
      <w:r w:rsidR="009618FE" w:rsidRPr="004007DF">
        <w:rPr>
          <w:rFonts w:ascii="Times New Roman" w:eastAsia="Times New Roman" w:hAnsi="Times New Roman" w:cs="Times New Roman"/>
          <w:sz w:val="24"/>
          <w:szCs w:val="24"/>
        </w:rPr>
        <w:t>, CLO) ning siseturu hädaolukorra ajaks ühtse kontaktpunkti (</w:t>
      </w:r>
      <w:proofErr w:type="spellStart"/>
      <w:r w:rsidR="009618FE" w:rsidRPr="006129C8">
        <w:rPr>
          <w:rFonts w:ascii="Times New Roman" w:eastAsia="Times New Roman" w:hAnsi="Times New Roman" w:cs="Times New Roman"/>
          <w:i/>
          <w:iCs/>
          <w:sz w:val="24"/>
          <w:szCs w:val="24"/>
          <w:rPrChange w:id="8" w:author="Merike Koppel - JUSTDIGI" w:date="2026-02-23T10:23:00Z" w16du:dateUtc="2026-02-23T08:23:00Z">
            <w:rPr>
              <w:rFonts w:ascii="Times New Roman" w:eastAsia="Times New Roman" w:hAnsi="Times New Roman" w:cs="Times New Roman"/>
              <w:sz w:val="24"/>
              <w:szCs w:val="24"/>
            </w:rPr>
          </w:rPrChange>
        </w:rPr>
        <w:t>single</w:t>
      </w:r>
      <w:proofErr w:type="spellEnd"/>
      <w:r w:rsidR="009618FE" w:rsidRPr="006129C8">
        <w:rPr>
          <w:rFonts w:ascii="Times New Roman" w:eastAsia="Times New Roman" w:hAnsi="Times New Roman" w:cs="Times New Roman"/>
          <w:i/>
          <w:iCs/>
          <w:sz w:val="24"/>
          <w:szCs w:val="24"/>
          <w:rPrChange w:id="9" w:author="Merike Koppel - JUSTDIGI" w:date="2026-02-23T10:23:00Z" w16du:dateUtc="2026-02-23T08:23:00Z">
            <w:rPr>
              <w:rFonts w:ascii="Times New Roman" w:eastAsia="Times New Roman" w:hAnsi="Times New Roman" w:cs="Times New Roman"/>
              <w:sz w:val="24"/>
              <w:szCs w:val="24"/>
            </w:rPr>
          </w:rPrChange>
        </w:rPr>
        <w:t xml:space="preserve"> </w:t>
      </w:r>
      <w:proofErr w:type="spellStart"/>
      <w:r w:rsidR="009618FE" w:rsidRPr="006129C8">
        <w:rPr>
          <w:rFonts w:ascii="Times New Roman" w:eastAsia="Times New Roman" w:hAnsi="Times New Roman" w:cs="Times New Roman"/>
          <w:i/>
          <w:iCs/>
          <w:sz w:val="24"/>
          <w:szCs w:val="24"/>
          <w:rPrChange w:id="10" w:author="Merike Koppel - JUSTDIGI" w:date="2026-02-23T10:23:00Z" w16du:dateUtc="2026-02-23T08:23:00Z">
            <w:rPr>
              <w:rFonts w:ascii="Times New Roman" w:eastAsia="Times New Roman" w:hAnsi="Times New Roman" w:cs="Times New Roman"/>
              <w:sz w:val="24"/>
              <w:szCs w:val="24"/>
            </w:rPr>
          </w:rPrChange>
        </w:rPr>
        <w:t>point</w:t>
      </w:r>
      <w:proofErr w:type="spellEnd"/>
      <w:r w:rsidR="009618FE" w:rsidRPr="006129C8">
        <w:rPr>
          <w:rFonts w:ascii="Times New Roman" w:eastAsia="Times New Roman" w:hAnsi="Times New Roman" w:cs="Times New Roman"/>
          <w:i/>
          <w:iCs/>
          <w:sz w:val="24"/>
          <w:szCs w:val="24"/>
          <w:rPrChange w:id="11" w:author="Merike Koppel - JUSTDIGI" w:date="2026-02-23T10:23:00Z" w16du:dateUtc="2026-02-23T08:23:00Z">
            <w:rPr>
              <w:rFonts w:ascii="Times New Roman" w:eastAsia="Times New Roman" w:hAnsi="Times New Roman" w:cs="Times New Roman"/>
              <w:sz w:val="24"/>
              <w:szCs w:val="24"/>
            </w:rPr>
          </w:rPrChange>
        </w:rPr>
        <w:t xml:space="preserve"> of </w:t>
      </w:r>
      <w:proofErr w:type="spellStart"/>
      <w:r w:rsidR="009618FE" w:rsidRPr="006129C8">
        <w:rPr>
          <w:rFonts w:ascii="Times New Roman" w:eastAsia="Times New Roman" w:hAnsi="Times New Roman" w:cs="Times New Roman"/>
          <w:i/>
          <w:iCs/>
          <w:sz w:val="24"/>
          <w:szCs w:val="24"/>
          <w:rPrChange w:id="12" w:author="Merike Koppel - JUSTDIGI" w:date="2026-02-23T10:23:00Z" w16du:dateUtc="2026-02-23T08:23:00Z">
            <w:rPr>
              <w:rFonts w:ascii="Times New Roman" w:eastAsia="Times New Roman" w:hAnsi="Times New Roman" w:cs="Times New Roman"/>
              <w:sz w:val="24"/>
              <w:szCs w:val="24"/>
            </w:rPr>
          </w:rPrChange>
        </w:rPr>
        <w:t>contact</w:t>
      </w:r>
      <w:proofErr w:type="spellEnd"/>
      <w:r w:rsidR="009618FE" w:rsidRPr="004007DF">
        <w:rPr>
          <w:rFonts w:ascii="Times New Roman" w:eastAsia="Times New Roman" w:hAnsi="Times New Roman" w:cs="Times New Roman"/>
          <w:sz w:val="24"/>
          <w:szCs w:val="24"/>
        </w:rPr>
        <w:t xml:space="preserve">, SPC) ülesanded. </w:t>
      </w:r>
    </w:p>
    <w:p w14:paraId="5DA926A1" w14:textId="1A44FF24" w:rsidR="009618FE" w:rsidRPr="004007DF" w:rsidRDefault="009618FE" w:rsidP="007D2E1E">
      <w:pPr>
        <w:jc w:val="both"/>
        <w:rPr>
          <w:rFonts w:ascii="Times New Roman" w:eastAsia="Times New Roman" w:hAnsi="Times New Roman" w:cs="Times New Roman"/>
          <w:sz w:val="24"/>
          <w:szCs w:val="24"/>
        </w:rPr>
      </w:pPr>
      <w:r w:rsidRPr="004007DF">
        <w:rPr>
          <w:rFonts w:ascii="Times New Roman" w:eastAsia="Times New Roman" w:hAnsi="Times New Roman" w:cs="Times New Roman"/>
          <w:sz w:val="24"/>
          <w:szCs w:val="24"/>
        </w:rPr>
        <w:t xml:space="preserve">Nende ülesannete praktiliseks täitmiseks sõlmib MKM halduslepingu AS-iga Eesti Varude Keskus (edaspidi </w:t>
      </w:r>
      <w:r w:rsidRPr="00C53B7E">
        <w:rPr>
          <w:rFonts w:ascii="Times New Roman" w:eastAsia="Times New Roman" w:hAnsi="Times New Roman" w:cs="Times New Roman"/>
          <w:i/>
          <w:iCs/>
          <w:sz w:val="24"/>
          <w:szCs w:val="24"/>
        </w:rPr>
        <w:t>EVK</w:t>
      </w:r>
      <w:r w:rsidRPr="004848E3">
        <w:rPr>
          <w:rFonts w:ascii="Times New Roman" w:eastAsia="Times New Roman" w:hAnsi="Times New Roman" w:cs="Times New Roman"/>
          <w:sz w:val="24"/>
          <w:szCs w:val="24"/>
        </w:rPr>
        <w:t>)</w:t>
      </w:r>
      <w:r w:rsidR="004007DF" w:rsidRPr="004848E3">
        <w:rPr>
          <w:rFonts w:ascii="Times New Roman" w:eastAsia="Times New Roman" w:hAnsi="Times New Roman" w:cs="Times New Roman"/>
          <w:sz w:val="24"/>
          <w:szCs w:val="24"/>
        </w:rPr>
        <w:t>,</w:t>
      </w:r>
      <w:r w:rsidR="004007DF" w:rsidRPr="004007DF">
        <w:t xml:space="preserve"> </w:t>
      </w:r>
      <w:r w:rsidR="004007DF" w:rsidRPr="004007DF">
        <w:rPr>
          <w:rFonts w:ascii="Times New Roman" w:eastAsia="Times New Roman" w:hAnsi="Times New Roman" w:cs="Times New Roman"/>
          <w:sz w:val="24"/>
          <w:szCs w:val="24"/>
        </w:rPr>
        <w:t xml:space="preserve">kellel on senine kogemus varude ja tarneahelatega seotud riskide maandamisel, mis on olemuselt sarnane IMERA raames vajaliku koordineeriva rolliga. Pikemalt on </w:t>
      </w:r>
      <w:r w:rsidR="005E7071">
        <w:rPr>
          <w:rFonts w:ascii="Times New Roman" w:eastAsia="Times New Roman" w:hAnsi="Times New Roman" w:cs="Times New Roman"/>
          <w:sz w:val="24"/>
          <w:szCs w:val="24"/>
        </w:rPr>
        <w:t>EVK valik</w:t>
      </w:r>
      <w:r w:rsidR="004007DF" w:rsidRPr="004007DF">
        <w:rPr>
          <w:rFonts w:ascii="Times New Roman" w:eastAsia="Times New Roman" w:hAnsi="Times New Roman" w:cs="Times New Roman"/>
          <w:sz w:val="24"/>
          <w:szCs w:val="24"/>
        </w:rPr>
        <w:t xml:space="preserve"> </w:t>
      </w:r>
      <w:r w:rsidR="00940BB5">
        <w:rPr>
          <w:rFonts w:ascii="Times New Roman" w:eastAsia="Times New Roman" w:hAnsi="Times New Roman" w:cs="Times New Roman"/>
          <w:sz w:val="24"/>
          <w:szCs w:val="24"/>
        </w:rPr>
        <w:t>käsitletud ja põhjendatud</w:t>
      </w:r>
      <w:r w:rsidR="004007DF" w:rsidRPr="004007DF">
        <w:rPr>
          <w:rFonts w:ascii="Times New Roman" w:eastAsia="Times New Roman" w:hAnsi="Times New Roman" w:cs="Times New Roman"/>
          <w:sz w:val="24"/>
          <w:szCs w:val="24"/>
        </w:rPr>
        <w:t xml:space="preserve"> jaotises 3.1.1 „Keskse teabevahet</w:t>
      </w:r>
      <w:r w:rsidR="0053303B">
        <w:rPr>
          <w:rFonts w:ascii="Times New Roman" w:eastAsia="Times New Roman" w:hAnsi="Times New Roman" w:cs="Times New Roman"/>
          <w:sz w:val="24"/>
          <w:szCs w:val="24"/>
        </w:rPr>
        <w:t>use keskasutus</w:t>
      </w:r>
      <w:r w:rsidR="004007DF" w:rsidRPr="004007DF">
        <w:rPr>
          <w:rFonts w:ascii="Times New Roman" w:eastAsia="Times New Roman" w:hAnsi="Times New Roman" w:cs="Times New Roman"/>
          <w:sz w:val="24"/>
          <w:szCs w:val="24"/>
        </w:rPr>
        <w:t>e ja ühtse kontaktpunkti määramine“.</w:t>
      </w:r>
    </w:p>
    <w:p w14:paraId="3BACA2EB" w14:textId="08E11ED9" w:rsidR="00614DD6" w:rsidRDefault="007D2E1E" w:rsidP="007D2E1E">
      <w:pPr>
        <w:jc w:val="both"/>
        <w:rPr>
          <w:rFonts w:ascii="Times New Roman" w:eastAsia="Times New Roman" w:hAnsi="Times New Roman" w:cs="Times New Roman"/>
          <w:sz w:val="24"/>
          <w:szCs w:val="24"/>
        </w:rPr>
      </w:pPr>
      <w:r w:rsidRPr="007D2E1E">
        <w:rPr>
          <w:rFonts w:ascii="Times New Roman" w:eastAsia="Times New Roman" w:hAnsi="Times New Roman" w:cs="Times New Roman"/>
          <w:sz w:val="24"/>
          <w:szCs w:val="24"/>
        </w:rPr>
        <w:t xml:space="preserve">Seadusemuudatused võimaldavad rakendada </w:t>
      </w:r>
      <w:proofErr w:type="spellStart"/>
      <w:r w:rsidRPr="007D2E1E">
        <w:rPr>
          <w:rFonts w:ascii="Times New Roman" w:eastAsia="Times New Roman" w:hAnsi="Times New Roman" w:cs="Times New Roman"/>
          <w:sz w:val="24"/>
          <w:szCs w:val="24"/>
        </w:rPr>
        <w:t>IMERAst</w:t>
      </w:r>
      <w:proofErr w:type="spellEnd"/>
      <w:r w:rsidRPr="007D2E1E">
        <w:rPr>
          <w:rFonts w:ascii="Times New Roman" w:eastAsia="Times New Roman" w:hAnsi="Times New Roman" w:cs="Times New Roman"/>
          <w:sz w:val="24"/>
          <w:szCs w:val="24"/>
        </w:rPr>
        <w:t xml:space="preserve"> tulenevat</w:t>
      </w:r>
      <w:r w:rsidR="00614DD6">
        <w:rPr>
          <w:rFonts w:ascii="Times New Roman" w:eastAsia="Times New Roman" w:hAnsi="Times New Roman" w:cs="Times New Roman"/>
          <w:sz w:val="24"/>
          <w:szCs w:val="24"/>
        </w:rPr>
        <w:t xml:space="preserve"> </w:t>
      </w:r>
      <w:r w:rsidR="005B67F5">
        <w:rPr>
          <w:rFonts w:ascii="Times New Roman" w:eastAsia="Times New Roman" w:hAnsi="Times New Roman" w:cs="Times New Roman"/>
          <w:sz w:val="24"/>
          <w:szCs w:val="24"/>
        </w:rPr>
        <w:t>sise</w:t>
      </w:r>
      <w:r w:rsidR="00614DD6">
        <w:rPr>
          <w:rFonts w:ascii="Times New Roman" w:eastAsia="Times New Roman" w:hAnsi="Times New Roman" w:cs="Times New Roman"/>
          <w:sz w:val="24"/>
          <w:szCs w:val="24"/>
        </w:rPr>
        <w:t>turu kriisi</w:t>
      </w:r>
      <w:r w:rsidR="008E4F78">
        <w:rPr>
          <w:rFonts w:ascii="Times New Roman" w:eastAsia="Times New Roman" w:hAnsi="Times New Roman" w:cs="Times New Roman"/>
          <w:sz w:val="24"/>
          <w:szCs w:val="24"/>
        </w:rPr>
        <w:t>ohje</w:t>
      </w:r>
      <w:r w:rsidR="00614DD6">
        <w:rPr>
          <w:rFonts w:ascii="Times New Roman" w:eastAsia="Times New Roman" w:hAnsi="Times New Roman" w:cs="Times New Roman"/>
          <w:sz w:val="24"/>
          <w:szCs w:val="24"/>
        </w:rPr>
        <w:t xml:space="preserve"> </w:t>
      </w:r>
      <w:r w:rsidR="008E4F78">
        <w:rPr>
          <w:rFonts w:ascii="Times New Roman" w:eastAsia="Times New Roman" w:hAnsi="Times New Roman" w:cs="Times New Roman"/>
          <w:sz w:val="24"/>
          <w:szCs w:val="24"/>
        </w:rPr>
        <w:t>struktuuri:</w:t>
      </w:r>
    </w:p>
    <w:p w14:paraId="1CD3A5DE" w14:textId="1CBBCCF6" w:rsidR="000D0B5D" w:rsidRDefault="000D0B5D" w:rsidP="004A3123">
      <w:pPr>
        <w:numPr>
          <w:ilvl w:val="0"/>
          <w:numId w:val="23"/>
        </w:numPr>
        <w:jc w:val="both"/>
        <w:rPr>
          <w:rFonts w:ascii="Times New Roman" w:eastAsia="Times New Roman" w:hAnsi="Times New Roman" w:cs="Times New Roman"/>
          <w:sz w:val="24"/>
          <w:szCs w:val="24"/>
        </w:rPr>
      </w:pPr>
      <w:r w:rsidRPr="000D0B5D">
        <w:rPr>
          <w:rFonts w:ascii="Times New Roman" w:eastAsia="Times New Roman" w:hAnsi="Times New Roman" w:cs="Times New Roman"/>
          <w:sz w:val="24"/>
          <w:szCs w:val="24"/>
        </w:rPr>
        <w:t>siseturu hädaolukorra ja vastupanuvõime nõukoda</w:t>
      </w:r>
      <w:r w:rsidR="008236F9" w:rsidRPr="00033D6C">
        <w:rPr>
          <w:rFonts w:ascii="Times New Roman" w:eastAsia="Times New Roman" w:hAnsi="Times New Roman" w:cs="Times New Roman"/>
          <w:sz w:val="24"/>
          <w:szCs w:val="24"/>
        </w:rPr>
        <w:t xml:space="preserve"> (edaspidi </w:t>
      </w:r>
      <w:r w:rsidR="008236F9" w:rsidRPr="004848E3">
        <w:rPr>
          <w:rFonts w:ascii="Times New Roman" w:eastAsia="Times New Roman" w:hAnsi="Times New Roman" w:cs="Times New Roman"/>
          <w:i/>
          <w:iCs/>
          <w:sz w:val="24"/>
          <w:szCs w:val="24"/>
        </w:rPr>
        <w:t>IMERA nõukoda</w:t>
      </w:r>
      <w:r w:rsidR="008236F9" w:rsidRPr="00033D6C">
        <w:rPr>
          <w:rFonts w:ascii="Times New Roman" w:eastAsia="Times New Roman" w:hAnsi="Times New Roman" w:cs="Times New Roman"/>
          <w:sz w:val="24"/>
          <w:szCs w:val="24"/>
        </w:rPr>
        <w:t>)</w:t>
      </w:r>
      <w:r w:rsidRPr="000D0B5D">
        <w:rPr>
          <w:rFonts w:ascii="Times New Roman" w:eastAsia="Times New Roman" w:hAnsi="Times New Roman" w:cs="Times New Roman"/>
          <w:sz w:val="24"/>
          <w:szCs w:val="24"/>
        </w:rPr>
        <w:t xml:space="preserve">: vastutab </w:t>
      </w:r>
      <w:r w:rsidR="008236F9">
        <w:rPr>
          <w:rFonts w:ascii="Times New Roman" w:eastAsia="Times New Roman" w:hAnsi="Times New Roman" w:cs="Times New Roman"/>
          <w:sz w:val="24"/>
          <w:szCs w:val="24"/>
        </w:rPr>
        <w:t>Euroopa K</w:t>
      </w:r>
      <w:r w:rsidRPr="000D0B5D">
        <w:rPr>
          <w:rFonts w:ascii="Times New Roman" w:eastAsia="Times New Roman" w:hAnsi="Times New Roman" w:cs="Times New Roman"/>
          <w:sz w:val="24"/>
          <w:szCs w:val="24"/>
        </w:rPr>
        <w:t>omisjoni</w:t>
      </w:r>
      <w:r w:rsidR="008236F9">
        <w:rPr>
          <w:rFonts w:ascii="Times New Roman" w:eastAsia="Times New Roman" w:hAnsi="Times New Roman" w:cs="Times New Roman"/>
          <w:sz w:val="24"/>
          <w:szCs w:val="24"/>
        </w:rPr>
        <w:t xml:space="preserve"> (edaspidi </w:t>
      </w:r>
      <w:r w:rsidR="008236F9" w:rsidRPr="008236F9">
        <w:rPr>
          <w:rFonts w:ascii="Times New Roman" w:eastAsia="Times New Roman" w:hAnsi="Times New Roman" w:cs="Times New Roman"/>
          <w:i/>
          <w:iCs/>
          <w:sz w:val="24"/>
          <w:szCs w:val="24"/>
        </w:rPr>
        <w:t>komisjon</w:t>
      </w:r>
      <w:r w:rsidR="008236F9">
        <w:rPr>
          <w:rFonts w:ascii="Times New Roman" w:eastAsia="Times New Roman" w:hAnsi="Times New Roman" w:cs="Times New Roman"/>
          <w:sz w:val="24"/>
          <w:szCs w:val="24"/>
        </w:rPr>
        <w:t>)</w:t>
      </w:r>
      <w:r w:rsidRPr="000D0B5D">
        <w:rPr>
          <w:rFonts w:ascii="Times New Roman" w:eastAsia="Times New Roman" w:hAnsi="Times New Roman" w:cs="Times New Roman"/>
          <w:sz w:val="24"/>
          <w:szCs w:val="24"/>
        </w:rPr>
        <w:t xml:space="preserve"> abistamise ja nõustamise eest </w:t>
      </w:r>
      <w:r w:rsidR="00A068DF">
        <w:rPr>
          <w:rFonts w:ascii="Times New Roman" w:eastAsia="Times New Roman" w:hAnsi="Times New Roman" w:cs="Times New Roman"/>
          <w:sz w:val="24"/>
          <w:szCs w:val="24"/>
        </w:rPr>
        <w:t>valmisoleku</w:t>
      </w:r>
      <w:r w:rsidR="0065122E">
        <w:rPr>
          <w:rFonts w:ascii="Times New Roman" w:eastAsia="Times New Roman" w:hAnsi="Times New Roman" w:cs="Times New Roman"/>
          <w:sz w:val="24"/>
          <w:szCs w:val="24"/>
        </w:rPr>
        <w:t>-</w:t>
      </w:r>
      <w:r w:rsidRPr="000D0B5D">
        <w:rPr>
          <w:rFonts w:ascii="Times New Roman" w:eastAsia="Times New Roman" w:hAnsi="Times New Roman" w:cs="Times New Roman"/>
          <w:sz w:val="24"/>
          <w:szCs w:val="24"/>
        </w:rPr>
        <w:t>, valvsus- ja hädaolukorrarežiimi ajal</w:t>
      </w:r>
      <w:r w:rsidR="00CC298D">
        <w:rPr>
          <w:rFonts w:ascii="Times New Roman" w:eastAsia="Times New Roman" w:hAnsi="Times New Roman" w:cs="Times New Roman"/>
          <w:sz w:val="24"/>
          <w:szCs w:val="24"/>
        </w:rPr>
        <w:t>;</w:t>
      </w:r>
    </w:p>
    <w:p w14:paraId="26F24199" w14:textId="7BB5405D" w:rsidR="000412EE" w:rsidRDefault="000D0B5D" w:rsidP="000412EE">
      <w:pPr>
        <w:numPr>
          <w:ilvl w:val="0"/>
          <w:numId w:val="23"/>
        </w:numPr>
        <w:jc w:val="both"/>
        <w:rPr>
          <w:rFonts w:ascii="Times New Roman" w:eastAsia="Times New Roman" w:hAnsi="Times New Roman" w:cs="Times New Roman"/>
          <w:sz w:val="24"/>
          <w:szCs w:val="24"/>
        </w:rPr>
      </w:pPr>
      <w:r w:rsidRPr="000D0B5D">
        <w:rPr>
          <w:rFonts w:ascii="Times New Roman" w:eastAsia="Times New Roman" w:hAnsi="Times New Roman" w:cs="Times New Roman"/>
          <w:sz w:val="24"/>
          <w:szCs w:val="24"/>
        </w:rPr>
        <w:lastRenderedPageBreak/>
        <w:t>nähakse ette </w:t>
      </w:r>
      <w:r w:rsidRPr="00033D6C">
        <w:rPr>
          <w:rFonts w:ascii="Times New Roman" w:eastAsia="Times New Roman" w:hAnsi="Times New Roman" w:cs="Times New Roman"/>
          <w:sz w:val="24"/>
          <w:szCs w:val="24"/>
        </w:rPr>
        <w:t>viimase abinõuna võetavad meetmed</w:t>
      </w:r>
      <w:r w:rsidRPr="000D0B5D">
        <w:rPr>
          <w:rFonts w:ascii="Times New Roman" w:eastAsia="Times New Roman" w:hAnsi="Times New Roman" w:cs="Times New Roman"/>
          <w:sz w:val="24"/>
          <w:szCs w:val="24"/>
        </w:rPr>
        <w:t> juhuks, kui kriis seab ohtu elutähtsate kaupade tarned ja teenuste osutami</w:t>
      </w:r>
      <w:r w:rsidR="00D86937">
        <w:rPr>
          <w:rFonts w:ascii="Times New Roman" w:eastAsia="Times New Roman" w:hAnsi="Times New Roman" w:cs="Times New Roman"/>
          <w:sz w:val="24"/>
          <w:szCs w:val="24"/>
        </w:rPr>
        <w:t>ne</w:t>
      </w:r>
      <w:r w:rsidR="00607398">
        <w:rPr>
          <w:rFonts w:ascii="Times New Roman" w:eastAsia="Times New Roman" w:hAnsi="Times New Roman" w:cs="Times New Roman"/>
          <w:sz w:val="24"/>
          <w:szCs w:val="24"/>
        </w:rPr>
        <w:t xml:space="preserve"> (</w:t>
      </w:r>
      <w:r w:rsidR="00902A19" w:rsidRPr="00902A19">
        <w:rPr>
          <w:rFonts w:ascii="Times New Roman" w:eastAsia="Times New Roman" w:hAnsi="Times New Roman" w:cs="Times New Roman"/>
          <w:sz w:val="24"/>
          <w:szCs w:val="24"/>
        </w:rPr>
        <w:t>n</w:t>
      </w:r>
      <w:r w:rsidR="00A104A0">
        <w:rPr>
          <w:rFonts w:ascii="Times New Roman" w:eastAsia="Times New Roman" w:hAnsi="Times New Roman" w:cs="Times New Roman"/>
          <w:sz w:val="24"/>
          <w:szCs w:val="24"/>
        </w:rPr>
        <w:t>äiteks</w:t>
      </w:r>
      <w:r w:rsidR="00902A19" w:rsidRPr="00902A19">
        <w:rPr>
          <w:rFonts w:ascii="Times New Roman" w:eastAsia="Times New Roman" w:hAnsi="Times New Roman" w:cs="Times New Roman"/>
          <w:sz w:val="24"/>
          <w:szCs w:val="24"/>
        </w:rPr>
        <w:t xml:space="preserve"> teabepäringud ja </w:t>
      </w:r>
      <w:r w:rsidR="008F65E7">
        <w:rPr>
          <w:rFonts w:ascii="Times New Roman" w:eastAsia="Times New Roman" w:hAnsi="Times New Roman" w:cs="Times New Roman"/>
          <w:sz w:val="24"/>
          <w:szCs w:val="24"/>
        </w:rPr>
        <w:t>prioriteetsed</w:t>
      </w:r>
      <w:r w:rsidR="00C55CCF">
        <w:rPr>
          <w:rFonts w:ascii="Times New Roman" w:eastAsia="Times New Roman" w:hAnsi="Times New Roman" w:cs="Times New Roman"/>
          <w:sz w:val="24"/>
          <w:szCs w:val="24"/>
        </w:rPr>
        <w:t xml:space="preserve"> kaupade too</w:t>
      </w:r>
      <w:r w:rsidR="008E4F78">
        <w:rPr>
          <w:rFonts w:ascii="Times New Roman" w:eastAsia="Times New Roman" w:hAnsi="Times New Roman" w:cs="Times New Roman"/>
          <w:sz w:val="24"/>
          <w:szCs w:val="24"/>
        </w:rPr>
        <w:t>t</w:t>
      </w:r>
      <w:r w:rsidR="00C55CCF">
        <w:rPr>
          <w:rFonts w:ascii="Times New Roman" w:eastAsia="Times New Roman" w:hAnsi="Times New Roman" w:cs="Times New Roman"/>
          <w:sz w:val="24"/>
          <w:szCs w:val="24"/>
        </w:rPr>
        <w:t>mise/tarnimise</w:t>
      </w:r>
      <w:r w:rsidR="008F65E7">
        <w:rPr>
          <w:rFonts w:ascii="Times New Roman" w:eastAsia="Times New Roman" w:hAnsi="Times New Roman" w:cs="Times New Roman"/>
          <w:sz w:val="24"/>
          <w:szCs w:val="24"/>
        </w:rPr>
        <w:t xml:space="preserve"> taotlused </w:t>
      </w:r>
      <w:r w:rsidR="00902A19" w:rsidRPr="00902A19">
        <w:rPr>
          <w:rFonts w:ascii="Times New Roman" w:eastAsia="Times New Roman" w:hAnsi="Times New Roman" w:cs="Times New Roman"/>
          <w:sz w:val="24"/>
          <w:szCs w:val="24"/>
        </w:rPr>
        <w:t>ettevõtjatele</w:t>
      </w:r>
      <w:r w:rsidR="00607398">
        <w:rPr>
          <w:rFonts w:ascii="Times New Roman" w:eastAsia="Times New Roman" w:hAnsi="Times New Roman" w:cs="Times New Roman"/>
          <w:sz w:val="24"/>
          <w:szCs w:val="24"/>
        </w:rPr>
        <w:t>)</w:t>
      </w:r>
      <w:r w:rsidR="004A3123">
        <w:rPr>
          <w:rFonts w:ascii="Times New Roman" w:eastAsia="Times New Roman" w:hAnsi="Times New Roman" w:cs="Times New Roman"/>
          <w:sz w:val="24"/>
          <w:szCs w:val="24"/>
        </w:rPr>
        <w:t>;</w:t>
      </w:r>
    </w:p>
    <w:p w14:paraId="3D763771" w14:textId="6F45F043" w:rsidR="00114FBE" w:rsidRPr="000412EE" w:rsidRDefault="00D86937" w:rsidP="000412EE">
      <w:pPr>
        <w:numPr>
          <w:ilvl w:val="0"/>
          <w:numId w:val="23"/>
        </w:numPr>
        <w:jc w:val="both"/>
        <w:rPr>
          <w:rFonts w:ascii="Times New Roman" w:eastAsia="Times New Roman" w:hAnsi="Times New Roman" w:cs="Times New Roman"/>
          <w:sz w:val="24"/>
          <w:szCs w:val="24"/>
        </w:rPr>
      </w:pPr>
      <w:r w:rsidRPr="000412EE">
        <w:rPr>
          <w:rFonts w:ascii="Times New Roman" w:eastAsia="Times New Roman" w:hAnsi="Times New Roman" w:cs="Times New Roman"/>
          <w:sz w:val="24"/>
          <w:szCs w:val="24"/>
        </w:rPr>
        <w:t>valvsus- või hädaolukorrarežiimi kehtestamise korral: leevendusmeetmed</w:t>
      </w:r>
      <w:r w:rsidR="00607398">
        <w:rPr>
          <w:rFonts w:ascii="Times New Roman" w:eastAsia="Times New Roman" w:hAnsi="Times New Roman" w:cs="Times New Roman"/>
          <w:sz w:val="24"/>
          <w:szCs w:val="24"/>
        </w:rPr>
        <w:t xml:space="preserve"> (</w:t>
      </w:r>
      <w:r w:rsidR="00007B6D">
        <w:rPr>
          <w:rFonts w:ascii="Times New Roman" w:eastAsia="Times New Roman" w:hAnsi="Times New Roman" w:cs="Times New Roman"/>
          <w:sz w:val="24"/>
          <w:szCs w:val="24"/>
        </w:rPr>
        <w:t xml:space="preserve">näiteks </w:t>
      </w:r>
      <w:r w:rsidR="00925883">
        <w:rPr>
          <w:rFonts w:ascii="Times New Roman" w:eastAsia="Times New Roman" w:hAnsi="Times New Roman" w:cs="Times New Roman"/>
          <w:sz w:val="24"/>
          <w:szCs w:val="24"/>
        </w:rPr>
        <w:t xml:space="preserve">koordineeritud hanged, erandid vastavushindamisest, </w:t>
      </w:r>
      <w:r w:rsidR="00A2321B">
        <w:rPr>
          <w:rFonts w:ascii="Times New Roman" w:eastAsia="Times New Roman" w:hAnsi="Times New Roman" w:cs="Times New Roman"/>
          <w:sz w:val="24"/>
          <w:szCs w:val="24"/>
        </w:rPr>
        <w:t xml:space="preserve">digilahendused kriisi seisukohast </w:t>
      </w:r>
      <w:r w:rsidR="00902A19">
        <w:rPr>
          <w:rFonts w:ascii="Times New Roman" w:eastAsia="Times New Roman" w:hAnsi="Times New Roman" w:cs="Times New Roman"/>
          <w:sz w:val="24"/>
          <w:szCs w:val="24"/>
        </w:rPr>
        <w:t>oluliste</w:t>
      </w:r>
      <w:r w:rsidR="00A2321B">
        <w:rPr>
          <w:rFonts w:ascii="Times New Roman" w:eastAsia="Times New Roman" w:hAnsi="Times New Roman" w:cs="Times New Roman"/>
          <w:sz w:val="24"/>
          <w:szCs w:val="24"/>
        </w:rPr>
        <w:t xml:space="preserve"> töötajate liikumise tagamiseks</w:t>
      </w:r>
      <w:r w:rsidR="00925883">
        <w:rPr>
          <w:rFonts w:ascii="Times New Roman" w:eastAsia="Times New Roman" w:hAnsi="Times New Roman" w:cs="Times New Roman"/>
          <w:sz w:val="24"/>
          <w:szCs w:val="24"/>
        </w:rPr>
        <w:t>)</w:t>
      </w:r>
      <w:r w:rsidRPr="000412EE">
        <w:rPr>
          <w:rFonts w:ascii="Times New Roman" w:eastAsia="Times New Roman" w:hAnsi="Times New Roman" w:cs="Times New Roman"/>
          <w:sz w:val="24"/>
          <w:szCs w:val="24"/>
        </w:rPr>
        <w:t>, mida</w:t>
      </w:r>
      <w:r w:rsidR="004A3123" w:rsidRPr="000412EE">
        <w:rPr>
          <w:rFonts w:ascii="Times New Roman" w:eastAsia="Times New Roman" w:hAnsi="Times New Roman" w:cs="Times New Roman"/>
          <w:sz w:val="24"/>
          <w:szCs w:val="24"/>
        </w:rPr>
        <w:t xml:space="preserve"> </w:t>
      </w:r>
      <w:r w:rsidRPr="000412EE">
        <w:rPr>
          <w:rFonts w:ascii="Times New Roman" w:eastAsia="Times New Roman" w:hAnsi="Times New Roman" w:cs="Times New Roman"/>
          <w:sz w:val="24"/>
          <w:szCs w:val="24"/>
        </w:rPr>
        <w:t>liikmesriigid saavad kasutada kriisi seisukohast oluliste kaupade ja teenuste</w:t>
      </w:r>
      <w:r w:rsidR="00114FBE" w:rsidRPr="000412EE">
        <w:rPr>
          <w:rFonts w:ascii="Times New Roman" w:eastAsia="Times New Roman" w:hAnsi="Times New Roman" w:cs="Times New Roman"/>
          <w:sz w:val="24"/>
          <w:szCs w:val="24"/>
        </w:rPr>
        <w:t xml:space="preserve"> </w:t>
      </w:r>
      <w:r w:rsidRPr="000412EE">
        <w:rPr>
          <w:rFonts w:ascii="Times New Roman" w:eastAsia="Times New Roman" w:hAnsi="Times New Roman" w:cs="Times New Roman"/>
          <w:sz w:val="24"/>
          <w:szCs w:val="24"/>
        </w:rPr>
        <w:t>pakkumise ning nende liikumise tagamiseks</w:t>
      </w:r>
      <w:r w:rsidR="004A3123" w:rsidRPr="000412EE">
        <w:rPr>
          <w:rFonts w:ascii="Times New Roman" w:eastAsia="Times New Roman" w:hAnsi="Times New Roman" w:cs="Times New Roman"/>
          <w:sz w:val="24"/>
          <w:szCs w:val="24"/>
        </w:rPr>
        <w:t>;</w:t>
      </w:r>
    </w:p>
    <w:p w14:paraId="5DCEDFBF" w14:textId="13A3DBC7" w:rsidR="007D2E1E" w:rsidRPr="00A2321B" w:rsidRDefault="00D86937" w:rsidP="007D2E1E">
      <w:pPr>
        <w:pStyle w:val="Loendilik"/>
        <w:numPr>
          <w:ilvl w:val="0"/>
          <w:numId w:val="23"/>
        </w:numPr>
        <w:jc w:val="both"/>
        <w:rPr>
          <w:rFonts w:ascii="Times New Roman" w:eastAsia="Times New Roman" w:hAnsi="Times New Roman" w:cs="Times New Roman"/>
          <w:sz w:val="24"/>
          <w:szCs w:val="24"/>
        </w:rPr>
      </w:pPr>
      <w:r w:rsidRPr="00D86937">
        <w:rPr>
          <w:rFonts w:ascii="Times New Roman" w:eastAsia="Times New Roman" w:hAnsi="Times New Roman" w:cs="Times New Roman"/>
          <w:sz w:val="24"/>
          <w:szCs w:val="24"/>
        </w:rPr>
        <w:t xml:space="preserve">nähakse ette stressitestide ja </w:t>
      </w:r>
      <w:proofErr w:type="spellStart"/>
      <w:r w:rsidR="001E7916">
        <w:rPr>
          <w:rFonts w:ascii="Times New Roman" w:eastAsia="Times New Roman" w:hAnsi="Times New Roman" w:cs="Times New Roman"/>
          <w:sz w:val="24"/>
          <w:szCs w:val="24"/>
        </w:rPr>
        <w:t>matkeharjutuste</w:t>
      </w:r>
      <w:proofErr w:type="spellEnd"/>
      <w:r w:rsidR="001E7916">
        <w:rPr>
          <w:rFonts w:ascii="Times New Roman" w:eastAsia="Times New Roman" w:hAnsi="Times New Roman" w:cs="Times New Roman"/>
          <w:sz w:val="24"/>
          <w:szCs w:val="24"/>
        </w:rPr>
        <w:t xml:space="preserve"> </w:t>
      </w:r>
      <w:r w:rsidR="00772AC8">
        <w:rPr>
          <w:rFonts w:ascii="Times New Roman" w:eastAsia="Times New Roman" w:hAnsi="Times New Roman" w:cs="Times New Roman"/>
          <w:sz w:val="24"/>
          <w:szCs w:val="24"/>
        </w:rPr>
        <w:t>läbiviimine</w:t>
      </w:r>
      <w:r w:rsidRPr="00D86937">
        <w:rPr>
          <w:rFonts w:ascii="Times New Roman" w:eastAsia="Times New Roman" w:hAnsi="Times New Roman" w:cs="Times New Roman"/>
          <w:sz w:val="24"/>
          <w:szCs w:val="24"/>
        </w:rPr>
        <w:t xml:space="preserve"> ELi tasandil</w:t>
      </w:r>
      <w:r w:rsidR="004A3123">
        <w:rPr>
          <w:rFonts w:ascii="Times New Roman" w:eastAsia="Times New Roman" w:hAnsi="Times New Roman" w:cs="Times New Roman"/>
          <w:sz w:val="24"/>
          <w:szCs w:val="24"/>
        </w:rPr>
        <w:t>.</w:t>
      </w:r>
    </w:p>
    <w:p w14:paraId="3195C216" w14:textId="7ABDCB7D" w:rsidR="008F65E7" w:rsidRDefault="002D5C12" w:rsidP="002D5C12">
      <w:pPr>
        <w:jc w:val="both"/>
        <w:rPr>
          <w:rFonts w:ascii="Times New Roman" w:eastAsia="Times New Roman" w:hAnsi="Times New Roman" w:cs="Times New Roman"/>
          <w:sz w:val="24"/>
          <w:szCs w:val="24"/>
        </w:rPr>
      </w:pPr>
      <w:r w:rsidRPr="002D5C12">
        <w:rPr>
          <w:rFonts w:ascii="Times New Roman" w:eastAsia="Times New Roman" w:hAnsi="Times New Roman" w:cs="Times New Roman"/>
          <w:sz w:val="24"/>
          <w:szCs w:val="24"/>
        </w:rPr>
        <w:t xml:space="preserve">Muudatuste mõju avaldub </w:t>
      </w:r>
      <w:r w:rsidR="008E4F78">
        <w:rPr>
          <w:rFonts w:ascii="Times New Roman" w:eastAsia="Times New Roman" w:hAnsi="Times New Roman" w:cs="Times New Roman"/>
          <w:sz w:val="24"/>
          <w:szCs w:val="24"/>
        </w:rPr>
        <w:t>eelkõige</w:t>
      </w:r>
      <w:r w:rsidR="008F65E7">
        <w:rPr>
          <w:rFonts w:ascii="Times New Roman" w:eastAsia="Times New Roman" w:hAnsi="Times New Roman" w:cs="Times New Roman"/>
          <w:sz w:val="24"/>
          <w:szCs w:val="24"/>
        </w:rPr>
        <w:t xml:space="preserve"> siseturu hädaolukorra</w:t>
      </w:r>
      <w:del w:id="13" w:author="Merike Koppel - JUSTDIGI" w:date="2026-02-23T10:22:00Z" w16du:dateUtc="2026-02-23T08:22:00Z">
        <w:r w:rsidR="008F65E7" w:rsidDel="00AF66B4">
          <w:rPr>
            <w:rFonts w:ascii="Times New Roman" w:eastAsia="Times New Roman" w:hAnsi="Times New Roman" w:cs="Times New Roman"/>
            <w:sz w:val="24"/>
            <w:szCs w:val="24"/>
          </w:rPr>
          <w:delText xml:space="preserve"> </w:delText>
        </w:r>
      </w:del>
      <w:r w:rsidR="008F65E7">
        <w:rPr>
          <w:rFonts w:ascii="Times New Roman" w:eastAsia="Times New Roman" w:hAnsi="Times New Roman" w:cs="Times New Roman"/>
          <w:sz w:val="24"/>
          <w:szCs w:val="24"/>
        </w:rPr>
        <w:t>režiimis ning sellele eelnevas valvsusrežiimis</w:t>
      </w:r>
      <w:r w:rsidRPr="002D5C12">
        <w:rPr>
          <w:rFonts w:ascii="Times New Roman" w:eastAsia="Times New Roman" w:hAnsi="Times New Roman" w:cs="Times New Roman"/>
          <w:sz w:val="24"/>
          <w:szCs w:val="24"/>
        </w:rPr>
        <w:t xml:space="preserve">, mistõttu on mõju esinemise sagedus üldjuhul madal ja sõltub </w:t>
      </w:r>
      <w:r w:rsidR="00033D6C">
        <w:rPr>
          <w:rFonts w:ascii="Times New Roman" w:eastAsia="Times New Roman" w:hAnsi="Times New Roman" w:cs="Times New Roman"/>
          <w:sz w:val="24"/>
          <w:szCs w:val="24"/>
        </w:rPr>
        <w:t>k</w:t>
      </w:r>
      <w:r w:rsidRPr="002D5C12">
        <w:rPr>
          <w:rFonts w:ascii="Times New Roman" w:eastAsia="Times New Roman" w:hAnsi="Times New Roman" w:cs="Times New Roman"/>
          <w:sz w:val="24"/>
          <w:szCs w:val="24"/>
        </w:rPr>
        <w:t xml:space="preserve">omisjoni otsusest vastav režiim kehtestada. </w:t>
      </w:r>
    </w:p>
    <w:p w14:paraId="21EEAC23" w14:textId="1B15E242" w:rsidR="002D5C12" w:rsidRPr="002D5C12" w:rsidRDefault="002D5C12" w:rsidP="002D5C12">
      <w:pPr>
        <w:jc w:val="both"/>
        <w:rPr>
          <w:rFonts w:ascii="Times New Roman" w:eastAsia="Times New Roman" w:hAnsi="Times New Roman" w:cs="Times New Roman"/>
          <w:sz w:val="24"/>
          <w:szCs w:val="24"/>
        </w:rPr>
      </w:pPr>
      <w:r w:rsidRPr="002D5C12">
        <w:rPr>
          <w:rFonts w:ascii="Times New Roman" w:eastAsia="Times New Roman" w:hAnsi="Times New Roman" w:cs="Times New Roman"/>
          <w:sz w:val="24"/>
          <w:szCs w:val="24"/>
        </w:rPr>
        <w:t>Muudatused mõjutavad nii riigiasutusi kui ka ettevõtjaid, tuues kaasa täiendavad ülesanded kriisiga seotud teabe kogumiseks, jagamiseks ja tarneahelate jälgimiseks. Ettevõtjate halduskoormus võib kriisiajal suureneda seoses teabepäringutele vastamise ja prioriteetsete taotluste täitmisega, kuid koordineeritud seire ja teabevahetus aitavad vähendada ootamatuid katkestusi ning toetavad stabiilsemat ettevõtluskeskkonda.</w:t>
      </w:r>
    </w:p>
    <w:p w14:paraId="43B0237E" w14:textId="5C4E7D1A" w:rsidR="002D5C12" w:rsidRDefault="002D5C12" w:rsidP="002D5C12">
      <w:pPr>
        <w:jc w:val="both"/>
        <w:rPr>
          <w:rFonts w:ascii="Times New Roman" w:eastAsia="Times New Roman" w:hAnsi="Times New Roman" w:cs="Times New Roman"/>
          <w:sz w:val="24"/>
          <w:szCs w:val="24"/>
        </w:rPr>
      </w:pPr>
      <w:r w:rsidRPr="002D5C12">
        <w:rPr>
          <w:rFonts w:ascii="Times New Roman" w:eastAsia="Times New Roman" w:hAnsi="Times New Roman" w:cs="Times New Roman"/>
          <w:sz w:val="24"/>
          <w:szCs w:val="24"/>
        </w:rPr>
        <w:t>Halduskoormuse tasakaalustamise reeglit ei kohaldata, sest eelnõu käsitleb riigikaitse ja julgeoleku seisukohalt olulisi muudatusi, mille puhul nimetatud nõuet ei rakendata.</w:t>
      </w:r>
    </w:p>
    <w:p w14:paraId="04858580" w14:textId="4CDD5544" w:rsidR="00504B4D" w:rsidRPr="00064BB7" w:rsidRDefault="00504B4D" w:rsidP="006130E7">
      <w:pPr>
        <w:pStyle w:val="Pealkiri2"/>
        <w:spacing w:before="0" w:line="240" w:lineRule="auto"/>
        <w:jc w:val="both"/>
        <w:rPr>
          <w:rFonts w:ascii="Times New Roman" w:hAnsi="Times New Roman" w:cs="Times New Roman"/>
          <w:b/>
          <w:bCs/>
          <w:color w:val="auto"/>
          <w:sz w:val="24"/>
          <w:szCs w:val="24"/>
        </w:rPr>
      </w:pPr>
      <w:r w:rsidRPr="00064BB7">
        <w:rPr>
          <w:rFonts w:ascii="Times New Roman" w:hAnsi="Times New Roman" w:cs="Times New Roman"/>
          <w:b/>
          <w:bCs/>
          <w:color w:val="auto"/>
          <w:sz w:val="24"/>
          <w:szCs w:val="24"/>
        </w:rPr>
        <w:t>1.2. Eelnõu ettevalmistajad</w:t>
      </w:r>
    </w:p>
    <w:p w14:paraId="293E3CEA" w14:textId="77777777" w:rsidR="0016534C" w:rsidRPr="003945B2" w:rsidRDefault="0016534C" w:rsidP="006130E7">
      <w:pPr>
        <w:spacing w:after="0" w:line="240" w:lineRule="auto"/>
        <w:jc w:val="both"/>
        <w:rPr>
          <w:rFonts w:ascii="Times New Roman" w:hAnsi="Times New Roman" w:cs="Times New Roman"/>
          <w:sz w:val="24"/>
          <w:szCs w:val="24"/>
        </w:rPr>
      </w:pPr>
    </w:p>
    <w:p w14:paraId="7085CBC2" w14:textId="6FB913F7" w:rsidR="007D2E1E" w:rsidRPr="007D2E1E" w:rsidRDefault="007D2E1E" w:rsidP="007D2E1E">
      <w:pPr>
        <w:spacing w:after="0" w:line="240" w:lineRule="auto"/>
        <w:jc w:val="both"/>
        <w:rPr>
          <w:rFonts w:ascii="Times New Roman" w:hAnsi="Times New Roman" w:cs="Times New Roman"/>
          <w:sz w:val="24"/>
          <w:szCs w:val="24"/>
        </w:rPr>
      </w:pPr>
      <w:r w:rsidRPr="007D2E1E">
        <w:rPr>
          <w:rFonts w:ascii="Times New Roman" w:hAnsi="Times New Roman" w:cs="Times New Roman"/>
          <w:sz w:val="24"/>
          <w:szCs w:val="24"/>
        </w:rPr>
        <w:t xml:space="preserve">Eelnõu ja seletuskirja </w:t>
      </w:r>
      <w:r w:rsidR="00BA26B1">
        <w:rPr>
          <w:rFonts w:ascii="Times New Roman" w:hAnsi="Times New Roman" w:cs="Times New Roman"/>
          <w:sz w:val="24"/>
          <w:szCs w:val="24"/>
        </w:rPr>
        <w:t xml:space="preserve">on </w:t>
      </w:r>
      <w:r w:rsidRPr="007D2E1E">
        <w:rPr>
          <w:rFonts w:ascii="Times New Roman" w:hAnsi="Times New Roman" w:cs="Times New Roman"/>
          <w:sz w:val="24"/>
          <w:szCs w:val="24"/>
        </w:rPr>
        <w:t>koosta</w:t>
      </w:r>
      <w:r w:rsidR="00BA26B1">
        <w:rPr>
          <w:rFonts w:ascii="Times New Roman" w:hAnsi="Times New Roman" w:cs="Times New Roman"/>
          <w:sz w:val="24"/>
          <w:szCs w:val="24"/>
        </w:rPr>
        <w:t>nud</w:t>
      </w:r>
      <w:r w:rsidRPr="007D2E1E">
        <w:rPr>
          <w:rFonts w:ascii="Times New Roman" w:hAnsi="Times New Roman" w:cs="Times New Roman"/>
          <w:sz w:val="24"/>
          <w:szCs w:val="24"/>
        </w:rPr>
        <w:t xml:space="preserve"> Majandus- ja Kommunikatsiooniministeeriumi ettevõtluskeskkonna ja tööstuse osakonna piiriüleste teenuste nõunik Svetlana Štšur (</w:t>
      </w:r>
      <w:hyperlink r:id="rId11">
        <w:r w:rsidRPr="007D2E1E">
          <w:rPr>
            <w:rStyle w:val="Hperlink"/>
            <w:rFonts w:ascii="Times New Roman" w:hAnsi="Times New Roman" w:cs="Times New Roman"/>
            <w:sz w:val="24"/>
            <w:szCs w:val="24"/>
          </w:rPr>
          <w:t>svetlana.stsur@mkm.ee</w:t>
        </w:r>
      </w:hyperlink>
      <w:r w:rsidRPr="007D2E1E">
        <w:rPr>
          <w:rFonts w:ascii="Times New Roman" w:hAnsi="Times New Roman" w:cs="Times New Roman"/>
          <w:sz w:val="24"/>
          <w:szCs w:val="24"/>
        </w:rPr>
        <w:t xml:space="preserve">, +372 5885 1221), </w:t>
      </w:r>
      <w:r w:rsidR="00982211">
        <w:rPr>
          <w:rFonts w:ascii="Times New Roman" w:hAnsi="Times New Roman" w:cs="Times New Roman"/>
          <w:sz w:val="24"/>
          <w:szCs w:val="24"/>
        </w:rPr>
        <w:t>strateegia ja teenuste juhtimise valdkonna</w:t>
      </w:r>
      <w:r w:rsidR="00E9477B">
        <w:rPr>
          <w:rFonts w:ascii="Times New Roman" w:hAnsi="Times New Roman" w:cs="Times New Roman"/>
          <w:sz w:val="24"/>
          <w:szCs w:val="24"/>
        </w:rPr>
        <w:t xml:space="preserve"> </w:t>
      </w:r>
      <w:r w:rsidRPr="007D2E1E">
        <w:rPr>
          <w:rFonts w:ascii="Times New Roman" w:hAnsi="Times New Roman" w:cs="Times New Roman"/>
          <w:sz w:val="24"/>
          <w:szCs w:val="24"/>
        </w:rPr>
        <w:t>kriisivalmiduse juht Ingrid Teinemaa (</w:t>
      </w:r>
      <w:hyperlink r:id="rId12" w:history="1">
        <w:r w:rsidRPr="007D2E1E">
          <w:rPr>
            <w:rStyle w:val="Hperlink"/>
            <w:rFonts w:ascii="Times New Roman" w:hAnsi="Times New Roman" w:cs="Times New Roman"/>
            <w:sz w:val="24"/>
            <w:szCs w:val="24"/>
          </w:rPr>
          <w:t>ingrid.teinemaa@mkm.ee</w:t>
        </w:r>
      </w:hyperlink>
      <w:r w:rsidRPr="007D2E1E">
        <w:rPr>
          <w:rFonts w:ascii="Times New Roman" w:hAnsi="Times New Roman" w:cs="Times New Roman"/>
          <w:sz w:val="24"/>
          <w:szCs w:val="24"/>
        </w:rPr>
        <w:t xml:space="preserve">, +372 527 9797) ning </w:t>
      </w:r>
      <w:r w:rsidR="00772AC8">
        <w:rPr>
          <w:rFonts w:ascii="Times New Roman" w:hAnsi="Times New Roman" w:cs="Times New Roman"/>
          <w:sz w:val="24"/>
          <w:szCs w:val="24"/>
        </w:rPr>
        <w:t xml:space="preserve">toote nõuetele vastavuse seaduse osas </w:t>
      </w:r>
      <w:r w:rsidRPr="007D2E1E">
        <w:rPr>
          <w:rFonts w:ascii="Times New Roman" w:hAnsi="Times New Roman" w:cs="Times New Roman"/>
          <w:sz w:val="24"/>
          <w:szCs w:val="24"/>
        </w:rPr>
        <w:t>metroloogia ja seadme ohutuse nõunik Maanus Urb (</w:t>
      </w:r>
      <w:hyperlink r:id="rId13" w:history="1">
        <w:r w:rsidRPr="007D2E1E">
          <w:rPr>
            <w:rStyle w:val="Hperlink"/>
            <w:rFonts w:ascii="Times New Roman" w:hAnsi="Times New Roman" w:cs="Times New Roman"/>
            <w:sz w:val="24"/>
            <w:szCs w:val="24"/>
          </w:rPr>
          <w:t>maanus.urb@mkm.ee</w:t>
        </w:r>
      </w:hyperlink>
      <w:r w:rsidRPr="007D2E1E">
        <w:rPr>
          <w:rFonts w:ascii="Times New Roman" w:hAnsi="Times New Roman" w:cs="Times New Roman"/>
          <w:sz w:val="24"/>
          <w:szCs w:val="24"/>
        </w:rPr>
        <w:t xml:space="preserve">, +372 5663 2448). </w:t>
      </w:r>
      <w:r w:rsidR="00454321">
        <w:rPr>
          <w:rFonts w:ascii="Times New Roman" w:hAnsi="Times New Roman" w:cs="Times New Roman"/>
          <w:sz w:val="24"/>
          <w:szCs w:val="24"/>
        </w:rPr>
        <w:t>E</w:t>
      </w:r>
      <w:r w:rsidRPr="007D2E1E">
        <w:rPr>
          <w:rFonts w:ascii="Times New Roman" w:hAnsi="Times New Roman" w:cs="Times New Roman"/>
          <w:sz w:val="24"/>
          <w:szCs w:val="24"/>
        </w:rPr>
        <w:t xml:space="preserve">elnõu </w:t>
      </w:r>
      <w:del w:id="14" w:author="Merike Koppel - JUSTDIGI" w:date="2026-02-23T10:20:00Z" w16du:dateUtc="2026-02-23T08:20:00Z">
        <w:r w:rsidRPr="007D2E1E" w:rsidDel="00E26896">
          <w:rPr>
            <w:rFonts w:ascii="Times New Roman" w:hAnsi="Times New Roman" w:cs="Times New Roman"/>
            <w:sz w:val="24"/>
            <w:szCs w:val="24"/>
          </w:rPr>
          <w:delText>ja seletuskirja</w:delText>
        </w:r>
        <w:r w:rsidR="00454321" w:rsidDel="00E26896">
          <w:rPr>
            <w:rFonts w:ascii="Times New Roman" w:hAnsi="Times New Roman" w:cs="Times New Roman"/>
            <w:sz w:val="24"/>
            <w:szCs w:val="24"/>
          </w:rPr>
          <w:delText xml:space="preserve"> </w:delText>
        </w:r>
      </w:del>
      <w:r w:rsidR="00454321">
        <w:rPr>
          <w:rFonts w:ascii="Times New Roman" w:hAnsi="Times New Roman" w:cs="Times New Roman"/>
          <w:sz w:val="24"/>
          <w:szCs w:val="24"/>
        </w:rPr>
        <w:t>on keeletoimetanud</w:t>
      </w:r>
      <w:r w:rsidRPr="007D2E1E">
        <w:rPr>
          <w:rFonts w:ascii="Times New Roman" w:hAnsi="Times New Roman" w:cs="Times New Roman"/>
          <w:sz w:val="24"/>
          <w:szCs w:val="24"/>
        </w:rPr>
        <w:t xml:space="preserve"> Justiits</w:t>
      </w:r>
      <w:r w:rsidR="00454321">
        <w:rPr>
          <w:rFonts w:ascii="Times New Roman" w:hAnsi="Times New Roman" w:cs="Times New Roman"/>
          <w:sz w:val="24"/>
          <w:szCs w:val="24"/>
        </w:rPr>
        <w:t>- ja Digi</w:t>
      </w:r>
      <w:r w:rsidRPr="007D2E1E">
        <w:rPr>
          <w:rFonts w:ascii="Times New Roman" w:hAnsi="Times New Roman" w:cs="Times New Roman"/>
          <w:sz w:val="24"/>
          <w:szCs w:val="24"/>
        </w:rPr>
        <w:t xml:space="preserve">ministeeriumi õigusloome korralduse talituse </w:t>
      </w:r>
      <w:del w:id="15" w:author="Merike Koppel - JUSTDIGI" w:date="2026-02-23T10:20:00Z" w16du:dateUtc="2026-02-23T08:20:00Z">
        <w:r w:rsidRPr="007D2E1E" w:rsidDel="00E26896">
          <w:rPr>
            <w:rFonts w:ascii="Times New Roman" w:hAnsi="Times New Roman" w:cs="Times New Roman"/>
            <w:sz w:val="24"/>
            <w:szCs w:val="24"/>
          </w:rPr>
          <w:delText>keele</w:delText>
        </w:r>
      </w:del>
      <w:r w:rsidRPr="007D2E1E">
        <w:rPr>
          <w:rFonts w:ascii="Times New Roman" w:hAnsi="Times New Roman" w:cs="Times New Roman"/>
          <w:sz w:val="24"/>
          <w:szCs w:val="24"/>
        </w:rPr>
        <w:t>toimetaja</w:t>
      </w:r>
      <w:r w:rsidR="00454321">
        <w:rPr>
          <w:rFonts w:ascii="Times New Roman" w:hAnsi="Times New Roman" w:cs="Times New Roman"/>
          <w:sz w:val="24"/>
          <w:szCs w:val="24"/>
        </w:rPr>
        <w:t xml:space="preserve"> Merike Koppel (merike.koppel@justdigi.ee)</w:t>
      </w:r>
      <w:r w:rsidRPr="007D2E1E">
        <w:rPr>
          <w:rFonts w:ascii="Times New Roman" w:hAnsi="Times New Roman" w:cs="Times New Roman"/>
          <w:i/>
          <w:iCs/>
          <w:sz w:val="24"/>
          <w:szCs w:val="24"/>
        </w:rPr>
        <w:t>.</w:t>
      </w:r>
      <w:r w:rsidRPr="007D2E1E">
        <w:rPr>
          <w:rFonts w:ascii="Times New Roman" w:hAnsi="Times New Roman" w:cs="Times New Roman"/>
          <w:sz w:val="24"/>
          <w:szCs w:val="24"/>
        </w:rPr>
        <w:t xml:space="preserve"> Õiguslik</w:t>
      </w:r>
      <w:r w:rsidR="00F06460">
        <w:rPr>
          <w:rFonts w:ascii="Times New Roman" w:hAnsi="Times New Roman" w:cs="Times New Roman"/>
          <w:sz w:val="24"/>
          <w:szCs w:val="24"/>
        </w:rPr>
        <w:t>ke</w:t>
      </w:r>
      <w:r w:rsidRPr="007D2E1E">
        <w:rPr>
          <w:rFonts w:ascii="Times New Roman" w:hAnsi="Times New Roman" w:cs="Times New Roman"/>
          <w:sz w:val="24"/>
          <w:szCs w:val="24"/>
        </w:rPr>
        <w:t xml:space="preserve"> e</w:t>
      </w:r>
      <w:r w:rsidR="00F06460">
        <w:rPr>
          <w:rFonts w:ascii="Times New Roman" w:hAnsi="Times New Roman" w:cs="Times New Roman"/>
          <w:sz w:val="24"/>
          <w:szCs w:val="24"/>
        </w:rPr>
        <w:t>ttepanekuid</w:t>
      </w:r>
      <w:r w:rsidRPr="007D2E1E">
        <w:rPr>
          <w:rFonts w:ascii="Times New Roman" w:hAnsi="Times New Roman" w:cs="Times New Roman"/>
          <w:sz w:val="24"/>
          <w:szCs w:val="24"/>
        </w:rPr>
        <w:t xml:space="preserve"> </w:t>
      </w:r>
      <w:r w:rsidR="00454321">
        <w:rPr>
          <w:rFonts w:ascii="Times New Roman" w:hAnsi="Times New Roman" w:cs="Times New Roman"/>
          <w:sz w:val="24"/>
          <w:szCs w:val="24"/>
        </w:rPr>
        <w:t xml:space="preserve">on </w:t>
      </w:r>
      <w:r w:rsidRPr="007D2E1E">
        <w:rPr>
          <w:rFonts w:ascii="Times New Roman" w:hAnsi="Times New Roman" w:cs="Times New Roman"/>
          <w:sz w:val="24"/>
          <w:szCs w:val="24"/>
        </w:rPr>
        <w:t>tei</w:t>
      </w:r>
      <w:r w:rsidR="00454321">
        <w:rPr>
          <w:rFonts w:ascii="Times New Roman" w:hAnsi="Times New Roman" w:cs="Times New Roman"/>
          <w:sz w:val="24"/>
          <w:szCs w:val="24"/>
        </w:rPr>
        <w:t>nud</w:t>
      </w:r>
      <w:r w:rsidRPr="007D2E1E">
        <w:rPr>
          <w:rFonts w:ascii="Times New Roman" w:hAnsi="Times New Roman" w:cs="Times New Roman"/>
          <w:sz w:val="24"/>
          <w:szCs w:val="24"/>
        </w:rPr>
        <w:t xml:space="preserve"> Majandus- ja Kommunikatsiooniministeeriumi õigusosakonna </w:t>
      </w:r>
      <w:r w:rsidR="0000006C">
        <w:rPr>
          <w:rFonts w:ascii="Times New Roman" w:hAnsi="Times New Roman" w:cs="Times New Roman"/>
          <w:sz w:val="24"/>
          <w:szCs w:val="24"/>
        </w:rPr>
        <w:t>õigus</w:t>
      </w:r>
      <w:r w:rsidRPr="007D2E1E">
        <w:rPr>
          <w:rFonts w:ascii="Times New Roman" w:hAnsi="Times New Roman" w:cs="Times New Roman"/>
          <w:sz w:val="24"/>
          <w:szCs w:val="24"/>
        </w:rPr>
        <w:t>nõunik</w:t>
      </w:r>
      <w:r w:rsidR="00926A9D">
        <w:rPr>
          <w:rFonts w:ascii="Times New Roman" w:hAnsi="Times New Roman" w:cs="Times New Roman"/>
          <w:sz w:val="24"/>
          <w:szCs w:val="24"/>
        </w:rPr>
        <w:t xml:space="preserve"> Ragnar Kass</w:t>
      </w:r>
      <w:r w:rsidR="00C3238C">
        <w:rPr>
          <w:rFonts w:ascii="Times New Roman" w:hAnsi="Times New Roman" w:cs="Times New Roman"/>
          <w:sz w:val="24"/>
          <w:szCs w:val="24"/>
        </w:rPr>
        <w:t xml:space="preserve"> (</w:t>
      </w:r>
      <w:hyperlink r:id="rId14" w:history="1">
        <w:r w:rsidR="00C3238C" w:rsidRPr="00CA316E">
          <w:rPr>
            <w:rStyle w:val="Hperlink"/>
            <w:rFonts w:ascii="Times New Roman" w:hAnsi="Times New Roman" w:cs="Times New Roman"/>
            <w:sz w:val="24"/>
            <w:szCs w:val="24"/>
          </w:rPr>
          <w:t>ragnar.kass@mkm.ee</w:t>
        </w:r>
      </w:hyperlink>
      <w:r w:rsidR="00C3238C">
        <w:rPr>
          <w:rFonts w:ascii="Times New Roman" w:hAnsi="Times New Roman" w:cs="Times New Roman"/>
          <w:sz w:val="24"/>
          <w:szCs w:val="24"/>
        </w:rPr>
        <w:t>)</w:t>
      </w:r>
      <w:r w:rsidRPr="005742E1">
        <w:rPr>
          <w:rFonts w:ascii="Times New Roman" w:hAnsi="Times New Roman" w:cs="Times New Roman"/>
          <w:sz w:val="24"/>
          <w:szCs w:val="24"/>
        </w:rPr>
        <w:t>.</w:t>
      </w:r>
    </w:p>
    <w:p w14:paraId="7C6C0296" w14:textId="77777777" w:rsidR="00F05679" w:rsidRPr="003945B2" w:rsidRDefault="00F05679" w:rsidP="006130E7">
      <w:pPr>
        <w:spacing w:after="0" w:line="240" w:lineRule="auto"/>
        <w:jc w:val="both"/>
        <w:rPr>
          <w:rFonts w:ascii="Times New Roman" w:hAnsi="Times New Roman" w:cs="Times New Roman"/>
          <w:sz w:val="24"/>
          <w:szCs w:val="24"/>
        </w:rPr>
      </w:pPr>
    </w:p>
    <w:p w14:paraId="115F2784" w14:textId="167DA0AB" w:rsidR="00504B4D" w:rsidRPr="00064BB7" w:rsidRDefault="00504B4D" w:rsidP="006130E7">
      <w:pPr>
        <w:pStyle w:val="Pealkiri2"/>
        <w:spacing w:before="0" w:line="240" w:lineRule="auto"/>
        <w:jc w:val="both"/>
        <w:rPr>
          <w:rFonts w:ascii="Times New Roman" w:hAnsi="Times New Roman" w:cs="Times New Roman"/>
          <w:b/>
          <w:bCs/>
          <w:color w:val="auto"/>
          <w:sz w:val="24"/>
          <w:szCs w:val="24"/>
        </w:rPr>
      </w:pPr>
      <w:r w:rsidRPr="698470B6">
        <w:rPr>
          <w:rFonts w:ascii="Times New Roman" w:hAnsi="Times New Roman" w:cs="Times New Roman"/>
          <w:b/>
          <w:bCs/>
          <w:color w:val="auto"/>
          <w:sz w:val="24"/>
          <w:szCs w:val="24"/>
        </w:rPr>
        <w:t>1.3. Märkused</w:t>
      </w:r>
    </w:p>
    <w:p w14:paraId="73D07BF6" w14:textId="77777777" w:rsidR="00504B4D" w:rsidRPr="003945B2" w:rsidRDefault="00504B4D" w:rsidP="7FE43373">
      <w:pPr>
        <w:pStyle w:val="Default"/>
        <w:jc w:val="both"/>
      </w:pPr>
    </w:p>
    <w:p w14:paraId="2B4960FD" w14:textId="74491654" w:rsidR="0061051B" w:rsidRPr="008A7D17" w:rsidRDefault="00F15DA5" w:rsidP="007D2E1E">
      <w:pPr>
        <w:pStyle w:val="Default"/>
        <w:jc w:val="both"/>
        <w:rPr>
          <w:color w:val="auto"/>
        </w:rPr>
      </w:pPr>
      <w:r w:rsidRPr="698470B6">
        <w:rPr>
          <w:color w:val="auto"/>
        </w:rPr>
        <w:t xml:space="preserve">Eelnõukohase seadusega muudetakse hädaolukorra seadust (HOS) (RT I, </w:t>
      </w:r>
      <w:r w:rsidR="001A2A10">
        <w:rPr>
          <w:color w:val="auto"/>
        </w:rPr>
        <w:t>3</w:t>
      </w:r>
      <w:r w:rsidR="00900C96" w:rsidRPr="698470B6">
        <w:rPr>
          <w:color w:val="auto"/>
        </w:rPr>
        <w:t>0.1</w:t>
      </w:r>
      <w:r w:rsidR="001A2A10">
        <w:rPr>
          <w:color w:val="auto"/>
        </w:rPr>
        <w:t>2</w:t>
      </w:r>
      <w:r w:rsidR="00900C96" w:rsidRPr="698470B6">
        <w:rPr>
          <w:color w:val="auto"/>
        </w:rPr>
        <w:t>.2025, 1</w:t>
      </w:r>
      <w:r w:rsidR="001A2A10">
        <w:rPr>
          <w:color w:val="auto"/>
        </w:rPr>
        <w:t>9</w:t>
      </w:r>
      <w:r w:rsidRPr="698470B6">
        <w:rPr>
          <w:color w:val="auto"/>
        </w:rPr>
        <w:t>), halduskoostöö seadust</w:t>
      </w:r>
      <w:r w:rsidR="00BD12B0" w:rsidRPr="698470B6">
        <w:rPr>
          <w:color w:val="auto"/>
        </w:rPr>
        <w:t xml:space="preserve"> (HK</w:t>
      </w:r>
      <w:r w:rsidR="00900C96" w:rsidRPr="698470B6">
        <w:rPr>
          <w:color w:val="auto"/>
        </w:rPr>
        <w:t>TS</w:t>
      </w:r>
      <w:r w:rsidR="00BD12B0" w:rsidRPr="698470B6">
        <w:rPr>
          <w:color w:val="auto"/>
        </w:rPr>
        <w:t>)</w:t>
      </w:r>
      <w:r w:rsidRPr="698470B6">
        <w:rPr>
          <w:color w:val="auto"/>
        </w:rPr>
        <w:t xml:space="preserve"> (RT I, </w:t>
      </w:r>
      <w:r w:rsidR="00900C96" w:rsidRPr="698470B6">
        <w:rPr>
          <w:color w:val="auto"/>
        </w:rPr>
        <w:t>08.07.2025, 24</w:t>
      </w:r>
      <w:r w:rsidRPr="698470B6">
        <w:rPr>
          <w:color w:val="auto"/>
        </w:rPr>
        <w:t>)</w:t>
      </w:r>
      <w:r w:rsidR="00C062D7" w:rsidRPr="698470B6">
        <w:rPr>
          <w:color w:val="auto"/>
        </w:rPr>
        <w:t>, maksukorralduse seadust (MKS)</w:t>
      </w:r>
      <w:r w:rsidR="001B642A">
        <w:rPr>
          <w:color w:val="auto"/>
        </w:rPr>
        <w:t xml:space="preserve"> </w:t>
      </w:r>
      <w:r w:rsidR="001A2A10">
        <w:rPr>
          <w:color w:val="auto"/>
        </w:rPr>
        <w:t>(</w:t>
      </w:r>
      <w:r w:rsidR="001A2A10" w:rsidRPr="001A2A10">
        <w:rPr>
          <w:color w:val="auto"/>
        </w:rPr>
        <w:t>RT I, 02.10.2025, 4</w:t>
      </w:r>
      <w:r w:rsidR="001A2A10">
        <w:rPr>
          <w:color w:val="auto"/>
        </w:rPr>
        <w:t xml:space="preserve">) </w:t>
      </w:r>
      <w:r w:rsidRPr="698470B6">
        <w:rPr>
          <w:color w:val="auto"/>
        </w:rPr>
        <w:t>ning toote nõuetele vastavuse seadust (TNVS) (RT I, 11.03.2025</w:t>
      </w:r>
      <w:r w:rsidR="00900C96" w:rsidRPr="698470B6">
        <w:rPr>
          <w:color w:val="auto"/>
        </w:rPr>
        <w:t>, 3</w:t>
      </w:r>
      <w:r w:rsidRPr="698470B6">
        <w:rPr>
          <w:color w:val="auto"/>
        </w:rPr>
        <w:t>).</w:t>
      </w:r>
    </w:p>
    <w:p w14:paraId="5585B605" w14:textId="77777777" w:rsidR="00DD7E40" w:rsidRDefault="00DD7E40" w:rsidP="007D2E1E">
      <w:pPr>
        <w:pStyle w:val="Default"/>
        <w:jc w:val="both"/>
      </w:pPr>
    </w:p>
    <w:p w14:paraId="4CBA4178" w14:textId="38A4777B" w:rsidR="007D2E1E" w:rsidRDefault="007D2E1E" w:rsidP="007D2E1E">
      <w:pPr>
        <w:pStyle w:val="Default"/>
        <w:jc w:val="both"/>
      </w:pPr>
      <w:r w:rsidRPr="007D2E1E">
        <w:t>Eelnõu on seotud tsiviilkriisi ja riigikaitse seaduse eelnõuga</w:t>
      </w:r>
      <w:r w:rsidRPr="007D2E1E">
        <w:rPr>
          <w:vertAlign w:val="superscript"/>
        </w:rPr>
        <w:footnoteReference w:id="3"/>
      </w:r>
      <w:r w:rsidR="00CE67DA">
        <w:t xml:space="preserve"> (edaspidi TSIRKS)</w:t>
      </w:r>
      <w:r w:rsidRPr="007D2E1E">
        <w:t xml:space="preserve">, mille § </w:t>
      </w:r>
      <w:r w:rsidR="00352DDB">
        <w:t>195</w:t>
      </w:r>
      <w:r w:rsidRPr="007D2E1E">
        <w:t xml:space="preserve"> kohaselt </w:t>
      </w:r>
      <w:r w:rsidR="00772BFD">
        <w:t>kavandatakse</w:t>
      </w:r>
      <w:r w:rsidRPr="007D2E1E">
        <w:t xml:space="preserve"> HOS</w:t>
      </w:r>
      <w:r w:rsidR="00772BFD">
        <w:t xml:space="preserve"> kehtetuks tunnistada</w:t>
      </w:r>
      <w:r w:rsidRPr="007D2E1E">
        <w:t>.</w:t>
      </w:r>
    </w:p>
    <w:p w14:paraId="5B6D3F96" w14:textId="77777777" w:rsidR="00DC5666" w:rsidRDefault="00DC5666" w:rsidP="007D2E1E">
      <w:pPr>
        <w:pStyle w:val="Default"/>
        <w:jc w:val="both"/>
      </w:pPr>
    </w:p>
    <w:p w14:paraId="28FDCF0A" w14:textId="2C1F2AAC" w:rsidR="00DC5666" w:rsidRDefault="00DC5666" w:rsidP="007D2E1E">
      <w:pPr>
        <w:pStyle w:val="Default"/>
        <w:jc w:val="both"/>
      </w:pPr>
      <w:r>
        <w:t xml:space="preserve">Eelnõu ei ole seotud </w:t>
      </w:r>
      <w:r w:rsidR="00C80790">
        <w:t xml:space="preserve">Vabariigi Valitsuse tegevusprogrammiga. </w:t>
      </w:r>
    </w:p>
    <w:p w14:paraId="206E6758" w14:textId="77777777" w:rsidR="007D2E1E" w:rsidRPr="007D2E1E" w:rsidRDefault="007D2E1E" w:rsidP="007D2E1E">
      <w:pPr>
        <w:pStyle w:val="Default"/>
        <w:jc w:val="both"/>
      </w:pPr>
    </w:p>
    <w:p w14:paraId="675216E9" w14:textId="77777777" w:rsidR="00D41A35" w:rsidRDefault="00945013" w:rsidP="007D2E1E">
      <w:pPr>
        <w:pStyle w:val="Default"/>
        <w:jc w:val="both"/>
      </w:pPr>
      <w:r w:rsidRPr="00945013">
        <w:t>Kõnesolev eelnõu on seotud Euroopa Liidu õiguse rakendamisega. Selle eesmärk on tagada Euroopa Parlamendi ja nõukogu määruse (EL) 2024/2747 ning</w:t>
      </w:r>
      <w:r w:rsidR="00C249AE">
        <w:t xml:space="preserve"> sellega kaasneva</w:t>
      </w:r>
      <w:r w:rsidRPr="00945013">
        <w:t xml:space="preserve"> koondmääruse (EL) 2024/2748 kohaldamine Eesti õiguses. </w:t>
      </w:r>
      <w:r w:rsidR="00D41A35">
        <w:t xml:space="preserve"> </w:t>
      </w:r>
    </w:p>
    <w:p w14:paraId="36E3D97A" w14:textId="77777777" w:rsidR="00D41A35" w:rsidRDefault="00D41A35" w:rsidP="007D2E1E">
      <w:pPr>
        <w:pStyle w:val="Default"/>
        <w:jc w:val="both"/>
      </w:pPr>
    </w:p>
    <w:p w14:paraId="6984C72A" w14:textId="664F99CC" w:rsidR="007A19C3" w:rsidRDefault="00D41A35" w:rsidP="007D2E1E">
      <w:pPr>
        <w:pStyle w:val="Default"/>
        <w:jc w:val="both"/>
      </w:pPr>
      <w:r w:rsidRPr="004E0D82">
        <w:t>Euroopa Parlamendi ja nõukogu määrusega (EL) 2024/2747 kaasneva k</w:t>
      </w:r>
      <w:r w:rsidR="00C249AE" w:rsidRPr="004E0D82">
        <w:t>oondd</w:t>
      </w:r>
      <w:r w:rsidR="00945013" w:rsidRPr="004E0D82">
        <w:t>irektiiviga (EL) 2024/2749 tehtavad muudatused kümnesse tootedirektiivi</w:t>
      </w:r>
      <w:r w:rsidRPr="004E0D82">
        <w:t xml:space="preserve"> </w:t>
      </w:r>
      <w:r w:rsidR="00945013" w:rsidRPr="004E0D82">
        <w:t>ei kuulu käesoleva eelnõu reguleerimisalasse</w:t>
      </w:r>
      <w:r w:rsidR="00C249AE" w:rsidRPr="004E0D82">
        <w:t xml:space="preserve"> ning</w:t>
      </w:r>
      <w:r w:rsidR="00945013" w:rsidRPr="004E0D82">
        <w:t xml:space="preserve"> nende siseriiklik ülevõtmine toimub eraldiseisva ministri määrusega.</w:t>
      </w:r>
    </w:p>
    <w:p w14:paraId="5A77F1B8" w14:textId="77777777" w:rsidR="00945013" w:rsidRDefault="00945013" w:rsidP="007D2E1E">
      <w:pPr>
        <w:pStyle w:val="Default"/>
        <w:jc w:val="both"/>
      </w:pPr>
    </w:p>
    <w:p w14:paraId="5E02D438" w14:textId="4B37EE51" w:rsidR="00945013" w:rsidRDefault="00945013" w:rsidP="007D2E1E">
      <w:pPr>
        <w:pStyle w:val="Default"/>
        <w:jc w:val="both"/>
      </w:pPr>
      <w:r w:rsidRPr="00945013">
        <w:t xml:space="preserve">Nimetatud õigusaktidega kehtestatakse uus, kogu ELi hõlmav siseturu </w:t>
      </w:r>
      <w:proofErr w:type="spellStart"/>
      <w:r w:rsidRPr="00945013">
        <w:t>kriisiohjestruktuur</w:t>
      </w:r>
      <w:proofErr w:type="spellEnd"/>
      <w:r w:rsidRPr="00945013">
        <w:t xml:space="preserve"> ning täiendatakse EL ühtlustamise õigusakte erakorraliste </w:t>
      </w:r>
      <w:proofErr w:type="spellStart"/>
      <w:r w:rsidRPr="00945013">
        <w:t>vastavushindamismenetlustega</w:t>
      </w:r>
      <w:proofErr w:type="spellEnd"/>
      <w:r w:rsidRPr="00945013">
        <w:t>, mida kohaldatakse kriisi seisukohast oluliste toodete puhul siseturu hädaolukorrarežiimi aja</w:t>
      </w:r>
      <w:r>
        <w:t>l.</w:t>
      </w:r>
    </w:p>
    <w:p w14:paraId="5761F050" w14:textId="77777777" w:rsidR="00C57795" w:rsidRDefault="00C57795" w:rsidP="007D2E1E">
      <w:pPr>
        <w:pStyle w:val="Default"/>
        <w:jc w:val="both"/>
      </w:pPr>
    </w:p>
    <w:p w14:paraId="5F1AD1C2" w14:textId="1DA17DC0" w:rsidR="007D2E1E" w:rsidRPr="007D2E1E" w:rsidRDefault="007D2E1E" w:rsidP="007D2E1E">
      <w:pPr>
        <w:pStyle w:val="Default"/>
        <w:jc w:val="both"/>
      </w:pPr>
      <w:r w:rsidRPr="007D2E1E">
        <w:t>Eesti seisukohad SMEI/</w:t>
      </w:r>
      <w:r w:rsidR="0061051B">
        <w:rPr>
          <w:rStyle w:val="Allmrkuseviide"/>
        </w:rPr>
        <w:footnoteReference w:id="4"/>
      </w:r>
      <w:r w:rsidRPr="007D2E1E">
        <w:t>IMERA paketi kohta kinnitati 26. jaanuari 2023</w:t>
      </w:r>
      <w:r w:rsidR="00597A28">
        <w:t>. a</w:t>
      </w:r>
      <w:r w:rsidRPr="007D2E1E">
        <w:t xml:space="preserve"> Vabariigi Valitsuse istungil</w:t>
      </w:r>
      <w:r w:rsidRPr="007D2E1E">
        <w:rPr>
          <w:vertAlign w:val="superscript"/>
        </w:rPr>
        <w:footnoteReference w:id="5"/>
      </w:r>
      <w:r w:rsidRPr="007D2E1E">
        <w:t>.</w:t>
      </w:r>
    </w:p>
    <w:p w14:paraId="22EDE1B6" w14:textId="77777777" w:rsidR="007D2E1E" w:rsidRPr="007D2E1E" w:rsidRDefault="007D2E1E" w:rsidP="007D2E1E">
      <w:pPr>
        <w:pStyle w:val="Default"/>
        <w:jc w:val="both"/>
      </w:pPr>
    </w:p>
    <w:p w14:paraId="1AF8BB9E" w14:textId="77777777" w:rsidR="007D2E1E" w:rsidRPr="007D2E1E" w:rsidRDefault="007D2E1E" w:rsidP="007D2E1E">
      <w:pPr>
        <w:pStyle w:val="Default"/>
        <w:jc w:val="both"/>
      </w:pPr>
      <w:r w:rsidRPr="007D2E1E">
        <w:t>Eelnõu seadusena vastuvõtmiseks on vajalik Riigikogu poolthäälte enamus.</w:t>
      </w:r>
    </w:p>
    <w:p w14:paraId="02F5575F" w14:textId="77777777" w:rsidR="00792331" w:rsidRPr="003945B2" w:rsidRDefault="00792331" w:rsidP="7FE43373">
      <w:pPr>
        <w:pStyle w:val="Default"/>
        <w:jc w:val="both"/>
      </w:pPr>
    </w:p>
    <w:p w14:paraId="49EB0161" w14:textId="643AB8DF" w:rsidR="0032071D" w:rsidRDefault="00504B4D" w:rsidP="005E4908">
      <w:pPr>
        <w:pStyle w:val="Pealkiri1"/>
        <w:numPr>
          <w:ilvl w:val="0"/>
          <w:numId w:val="4"/>
        </w:numPr>
        <w:spacing w:before="0" w:after="240" w:line="240" w:lineRule="auto"/>
        <w:jc w:val="both"/>
        <w:rPr>
          <w:rFonts w:ascii="Times New Roman" w:hAnsi="Times New Roman" w:cs="Times New Roman"/>
          <w:b/>
          <w:bCs/>
          <w:color w:val="auto"/>
          <w:sz w:val="24"/>
          <w:szCs w:val="24"/>
        </w:rPr>
      </w:pPr>
      <w:r w:rsidRPr="698470B6">
        <w:rPr>
          <w:rFonts w:ascii="Times New Roman" w:hAnsi="Times New Roman" w:cs="Times New Roman"/>
          <w:b/>
          <w:bCs/>
          <w:color w:val="auto"/>
          <w:sz w:val="24"/>
          <w:szCs w:val="24"/>
        </w:rPr>
        <w:t>Seaduse eesmärk</w:t>
      </w:r>
    </w:p>
    <w:p w14:paraId="076135DA" w14:textId="16CC0778" w:rsidR="00EF5ADC" w:rsidRDefault="004F3E27" w:rsidP="00EF5ADC">
      <w:pPr>
        <w:spacing w:after="0" w:line="240" w:lineRule="auto"/>
        <w:jc w:val="both"/>
        <w:rPr>
          <w:rFonts w:ascii="Times New Roman" w:hAnsi="Times New Roman" w:cs="Times New Roman"/>
          <w:color w:val="000000"/>
          <w:kern w:val="0"/>
          <w:sz w:val="24"/>
          <w:szCs w:val="24"/>
        </w:rPr>
      </w:pPr>
      <w:r w:rsidRPr="004F3E27">
        <w:rPr>
          <w:rFonts w:ascii="Times New Roman" w:hAnsi="Times New Roman" w:cs="Times New Roman"/>
          <w:sz w:val="24"/>
          <w:szCs w:val="24"/>
        </w:rPr>
        <w:t>Kõnesoleva seaduse eesmärk on tagada IMERA ja sellega seotud koond</w:t>
      </w:r>
      <w:r w:rsidR="00C3682A">
        <w:rPr>
          <w:rFonts w:ascii="Times New Roman" w:hAnsi="Times New Roman" w:cs="Times New Roman"/>
          <w:sz w:val="24"/>
          <w:szCs w:val="24"/>
        </w:rPr>
        <w:t xml:space="preserve">määruse </w:t>
      </w:r>
      <w:r w:rsidRPr="004F3E27">
        <w:rPr>
          <w:rFonts w:ascii="Times New Roman" w:hAnsi="Times New Roman" w:cs="Times New Roman"/>
          <w:sz w:val="24"/>
          <w:szCs w:val="24"/>
        </w:rPr>
        <w:t>kohaldamise jaoks vajalikud siseriikli</w:t>
      </w:r>
      <w:r w:rsidR="00C3682A">
        <w:rPr>
          <w:rFonts w:ascii="Times New Roman" w:hAnsi="Times New Roman" w:cs="Times New Roman"/>
          <w:sz w:val="24"/>
          <w:szCs w:val="24"/>
        </w:rPr>
        <w:t>kud normid ja halduskorraldused</w:t>
      </w:r>
      <w:r w:rsidR="08E320A2" w:rsidRPr="0D4DC5B6">
        <w:rPr>
          <w:rFonts w:ascii="Times New Roman" w:hAnsi="Times New Roman" w:cs="Times New Roman"/>
          <w:sz w:val="24"/>
          <w:szCs w:val="24"/>
        </w:rPr>
        <w:t xml:space="preserve">. </w:t>
      </w:r>
      <w:r w:rsidR="000E4E81" w:rsidRPr="000E4E81">
        <w:rPr>
          <w:rFonts w:ascii="Times New Roman" w:hAnsi="Times New Roman" w:cs="Times New Roman"/>
          <w:color w:val="000000"/>
          <w:kern w:val="0"/>
          <w:sz w:val="24"/>
          <w:szCs w:val="24"/>
        </w:rPr>
        <w:t>Seadusemuudatused loovad eeldused, et Eesti pädevad asutused saavad täita IMERA meetmete raamistikust tulenevaid ülesandeid, teha komisjoni ja teiste liikmesriikidega valmisolekurežiimis</w:t>
      </w:r>
      <w:r w:rsidR="00C249AE">
        <w:rPr>
          <w:rFonts w:ascii="Times New Roman" w:hAnsi="Times New Roman" w:cs="Times New Roman"/>
          <w:color w:val="000000"/>
          <w:kern w:val="0"/>
          <w:sz w:val="24"/>
          <w:szCs w:val="24"/>
        </w:rPr>
        <w:t xml:space="preserve"> </w:t>
      </w:r>
      <w:r w:rsidR="000E4E81" w:rsidRPr="000E4E81">
        <w:rPr>
          <w:rFonts w:ascii="Times New Roman" w:hAnsi="Times New Roman" w:cs="Times New Roman"/>
          <w:color w:val="000000"/>
          <w:kern w:val="0"/>
          <w:sz w:val="24"/>
          <w:szCs w:val="24"/>
        </w:rPr>
        <w:t>vajalikk</w:t>
      </w:r>
      <w:r w:rsidR="00C249AE">
        <w:rPr>
          <w:rFonts w:ascii="Times New Roman" w:hAnsi="Times New Roman" w:cs="Times New Roman"/>
          <w:color w:val="000000"/>
          <w:kern w:val="0"/>
          <w:sz w:val="24"/>
          <w:szCs w:val="24"/>
        </w:rPr>
        <w:t>e</w:t>
      </w:r>
      <w:r w:rsidR="000E4E81" w:rsidRPr="000E4E81">
        <w:rPr>
          <w:rFonts w:ascii="Times New Roman" w:hAnsi="Times New Roman" w:cs="Times New Roman"/>
          <w:color w:val="000000"/>
          <w:kern w:val="0"/>
          <w:sz w:val="24"/>
          <w:szCs w:val="24"/>
        </w:rPr>
        <w:t xml:space="preserve"> ettevalmistus</w:t>
      </w:r>
      <w:r w:rsidR="00C249AE">
        <w:rPr>
          <w:rFonts w:ascii="Times New Roman" w:hAnsi="Times New Roman" w:cs="Times New Roman"/>
          <w:color w:val="000000"/>
          <w:kern w:val="0"/>
          <w:sz w:val="24"/>
          <w:szCs w:val="24"/>
        </w:rPr>
        <w:t xml:space="preserve">i </w:t>
      </w:r>
      <w:r w:rsidR="000E4E81" w:rsidRPr="000E4E81">
        <w:rPr>
          <w:rFonts w:ascii="Times New Roman" w:hAnsi="Times New Roman" w:cs="Times New Roman"/>
          <w:color w:val="000000"/>
          <w:kern w:val="0"/>
          <w:sz w:val="24"/>
          <w:szCs w:val="24"/>
        </w:rPr>
        <w:t>ning tegutseda siseturu valvsus- ja hädaolukorrarežiimi ajal kiiresti ja koordineeritult.</w:t>
      </w:r>
    </w:p>
    <w:p w14:paraId="34C58330" w14:textId="77777777" w:rsidR="007A53E9" w:rsidRPr="00EF5ADC" w:rsidRDefault="007A53E9" w:rsidP="00EF5ADC">
      <w:pPr>
        <w:spacing w:after="0" w:line="240" w:lineRule="auto"/>
        <w:jc w:val="both"/>
        <w:rPr>
          <w:rFonts w:ascii="Times New Roman" w:hAnsi="Times New Roman" w:cs="Times New Roman"/>
          <w:sz w:val="24"/>
          <w:szCs w:val="24"/>
        </w:rPr>
      </w:pPr>
    </w:p>
    <w:p w14:paraId="4DB54992" w14:textId="21D4C096" w:rsidR="00EF5ADC" w:rsidRDefault="001C1C6A" w:rsidP="00EF5AD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S</w:t>
      </w:r>
      <w:r w:rsidR="00EF5ADC" w:rsidRPr="0D4DC5B6">
        <w:rPr>
          <w:rFonts w:ascii="Times New Roman" w:hAnsi="Times New Roman" w:cs="Times New Roman"/>
          <w:b/>
          <w:bCs/>
          <w:sz w:val="24"/>
          <w:szCs w:val="24"/>
        </w:rPr>
        <w:t xml:space="preserve">eadusemuudatused </w:t>
      </w:r>
      <w:r>
        <w:rPr>
          <w:rFonts w:ascii="Times New Roman" w:hAnsi="Times New Roman" w:cs="Times New Roman"/>
          <w:b/>
          <w:bCs/>
          <w:sz w:val="24"/>
          <w:szCs w:val="24"/>
        </w:rPr>
        <w:t xml:space="preserve">toetavad eelkõige </w:t>
      </w:r>
      <w:r w:rsidR="00EF5ADC" w:rsidRPr="0D4DC5B6">
        <w:rPr>
          <w:rFonts w:ascii="Times New Roman" w:hAnsi="Times New Roman" w:cs="Times New Roman"/>
          <w:b/>
          <w:bCs/>
          <w:sz w:val="24"/>
          <w:szCs w:val="24"/>
        </w:rPr>
        <w:t xml:space="preserve">järgmiste IMERA </w:t>
      </w:r>
      <w:r w:rsidR="007B7673">
        <w:rPr>
          <w:rFonts w:ascii="Times New Roman" w:hAnsi="Times New Roman" w:cs="Times New Roman"/>
          <w:b/>
          <w:bCs/>
          <w:sz w:val="24"/>
          <w:szCs w:val="24"/>
        </w:rPr>
        <w:t>meetmete</w:t>
      </w:r>
      <w:r w:rsidR="00EF5ADC" w:rsidRPr="0D4DC5B6">
        <w:rPr>
          <w:rFonts w:ascii="Times New Roman" w:hAnsi="Times New Roman" w:cs="Times New Roman"/>
          <w:b/>
          <w:bCs/>
          <w:sz w:val="24"/>
          <w:szCs w:val="24"/>
        </w:rPr>
        <w:t xml:space="preserve"> rakendamist</w:t>
      </w:r>
      <w:r w:rsidR="00EF5ADC" w:rsidRPr="0D4DC5B6">
        <w:rPr>
          <w:rFonts w:ascii="Times New Roman" w:hAnsi="Times New Roman" w:cs="Times New Roman"/>
          <w:sz w:val="24"/>
          <w:szCs w:val="24"/>
        </w:rPr>
        <w:t>:</w:t>
      </w:r>
    </w:p>
    <w:p w14:paraId="4F3A8FFA" w14:textId="77777777" w:rsidR="00EF5ADC" w:rsidRPr="00EF5ADC" w:rsidRDefault="00EF5ADC" w:rsidP="00EF5ADC">
      <w:pPr>
        <w:spacing w:after="0" w:line="240" w:lineRule="auto"/>
        <w:jc w:val="both"/>
        <w:rPr>
          <w:rFonts w:ascii="Times New Roman" w:hAnsi="Times New Roman" w:cs="Times New Roman"/>
          <w:sz w:val="24"/>
          <w:szCs w:val="24"/>
        </w:rPr>
      </w:pPr>
    </w:p>
    <w:p w14:paraId="3ED43EE8" w14:textId="50EDCE76" w:rsidR="00EF5ADC" w:rsidRPr="00EF5ADC" w:rsidRDefault="00EF5ADC" w:rsidP="007D2E1E">
      <w:pPr>
        <w:numPr>
          <w:ilvl w:val="0"/>
          <w:numId w:val="6"/>
        </w:numPr>
        <w:spacing w:after="0" w:line="240" w:lineRule="auto"/>
        <w:jc w:val="both"/>
        <w:rPr>
          <w:rFonts w:ascii="Times New Roman" w:hAnsi="Times New Roman" w:cs="Times New Roman"/>
          <w:sz w:val="24"/>
          <w:szCs w:val="24"/>
        </w:rPr>
      </w:pPr>
      <w:r w:rsidRPr="779AAA73">
        <w:rPr>
          <w:rFonts w:ascii="Times New Roman" w:hAnsi="Times New Roman" w:cs="Times New Roman"/>
          <w:sz w:val="24"/>
          <w:szCs w:val="24"/>
        </w:rPr>
        <w:t>teabevahetuse korraldamine</w:t>
      </w:r>
      <w:r w:rsidR="00263809">
        <w:rPr>
          <w:rFonts w:ascii="Times New Roman" w:hAnsi="Times New Roman" w:cs="Times New Roman"/>
          <w:sz w:val="24"/>
          <w:szCs w:val="24"/>
        </w:rPr>
        <w:t xml:space="preserve"> siseriiklikult,</w:t>
      </w:r>
      <w:r w:rsidRPr="779AAA73">
        <w:rPr>
          <w:rFonts w:ascii="Times New Roman" w:hAnsi="Times New Roman" w:cs="Times New Roman"/>
          <w:sz w:val="24"/>
          <w:szCs w:val="24"/>
        </w:rPr>
        <w:t xml:space="preserve"> </w:t>
      </w:r>
      <w:r w:rsidR="001C1C6A">
        <w:rPr>
          <w:rFonts w:ascii="Times New Roman" w:hAnsi="Times New Roman" w:cs="Times New Roman"/>
          <w:sz w:val="24"/>
          <w:szCs w:val="24"/>
        </w:rPr>
        <w:t>k</w:t>
      </w:r>
      <w:r w:rsidRPr="779AAA73">
        <w:rPr>
          <w:rFonts w:ascii="Times New Roman" w:hAnsi="Times New Roman" w:cs="Times New Roman"/>
          <w:sz w:val="24"/>
          <w:szCs w:val="24"/>
        </w:rPr>
        <w:t xml:space="preserve">omisjoni ja liikmesriikide vahel </w:t>
      </w:r>
      <w:r w:rsidR="0053303B">
        <w:rPr>
          <w:rFonts w:ascii="Times New Roman" w:hAnsi="Times New Roman" w:cs="Times New Roman"/>
          <w:sz w:val="24"/>
          <w:szCs w:val="24"/>
        </w:rPr>
        <w:t xml:space="preserve">teabevahetuse keskasutuse </w:t>
      </w:r>
      <w:r w:rsidRPr="779AAA73">
        <w:rPr>
          <w:rFonts w:ascii="Times New Roman" w:hAnsi="Times New Roman" w:cs="Times New Roman"/>
          <w:sz w:val="24"/>
          <w:szCs w:val="24"/>
        </w:rPr>
        <w:t>kaudu</w:t>
      </w:r>
      <w:r w:rsidR="0061051B">
        <w:rPr>
          <w:rFonts w:ascii="Times New Roman" w:hAnsi="Times New Roman" w:cs="Times New Roman"/>
          <w:sz w:val="24"/>
          <w:szCs w:val="24"/>
        </w:rPr>
        <w:t xml:space="preserve"> (EVK)</w:t>
      </w:r>
      <w:r w:rsidRPr="779AAA73">
        <w:rPr>
          <w:rFonts w:ascii="Times New Roman" w:hAnsi="Times New Roman" w:cs="Times New Roman"/>
          <w:sz w:val="24"/>
          <w:szCs w:val="24"/>
        </w:rPr>
        <w:t>;</w:t>
      </w:r>
    </w:p>
    <w:p w14:paraId="6F7E0E17" w14:textId="44C85FD9" w:rsidR="00EF5ADC" w:rsidRPr="00EF5ADC" w:rsidRDefault="00EF5ADC" w:rsidP="007D2E1E">
      <w:pPr>
        <w:numPr>
          <w:ilvl w:val="0"/>
          <w:numId w:val="6"/>
        </w:numPr>
        <w:spacing w:after="0" w:line="240" w:lineRule="auto"/>
        <w:jc w:val="both"/>
        <w:rPr>
          <w:rFonts w:ascii="Times New Roman" w:hAnsi="Times New Roman" w:cs="Times New Roman"/>
          <w:sz w:val="24"/>
          <w:szCs w:val="24"/>
        </w:rPr>
      </w:pPr>
      <w:r w:rsidRPr="00EF5ADC">
        <w:rPr>
          <w:rFonts w:ascii="Times New Roman" w:hAnsi="Times New Roman" w:cs="Times New Roman"/>
          <w:sz w:val="24"/>
          <w:szCs w:val="24"/>
        </w:rPr>
        <w:t xml:space="preserve">tarneahelate </w:t>
      </w:r>
      <w:r w:rsidR="004F3E27">
        <w:rPr>
          <w:rFonts w:ascii="Times New Roman" w:hAnsi="Times New Roman" w:cs="Times New Roman"/>
          <w:sz w:val="24"/>
          <w:szCs w:val="24"/>
        </w:rPr>
        <w:t xml:space="preserve">jälgimine </w:t>
      </w:r>
      <w:r w:rsidRPr="00EF5ADC">
        <w:rPr>
          <w:rFonts w:ascii="Times New Roman" w:hAnsi="Times New Roman" w:cs="Times New Roman"/>
          <w:sz w:val="24"/>
          <w:szCs w:val="24"/>
        </w:rPr>
        <w:t>valvsusrežiimi</w:t>
      </w:r>
      <w:r w:rsidR="00F60D1F">
        <w:rPr>
          <w:rFonts w:ascii="Times New Roman" w:hAnsi="Times New Roman" w:cs="Times New Roman"/>
          <w:sz w:val="24"/>
          <w:szCs w:val="24"/>
        </w:rPr>
        <w:t xml:space="preserve"> ajal</w:t>
      </w:r>
      <w:r w:rsidR="0061051B">
        <w:rPr>
          <w:rFonts w:ascii="Times New Roman" w:hAnsi="Times New Roman" w:cs="Times New Roman"/>
          <w:sz w:val="24"/>
          <w:szCs w:val="24"/>
        </w:rPr>
        <w:t xml:space="preserve"> (</w:t>
      </w:r>
      <w:r w:rsidR="000E4E81">
        <w:rPr>
          <w:rFonts w:ascii="Times New Roman" w:hAnsi="Times New Roman" w:cs="Times New Roman"/>
          <w:sz w:val="24"/>
          <w:szCs w:val="24"/>
        </w:rPr>
        <w:t>pädevad asutused</w:t>
      </w:r>
      <w:r w:rsidR="00D83F3E">
        <w:rPr>
          <w:rFonts w:ascii="Times New Roman" w:hAnsi="Times New Roman" w:cs="Times New Roman"/>
          <w:sz w:val="24"/>
          <w:szCs w:val="24"/>
        </w:rPr>
        <w:t xml:space="preserve"> seiravad</w:t>
      </w:r>
      <w:r w:rsidR="000E4E81">
        <w:rPr>
          <w:rFonts w:ascii="Times New Roman" w:hAnsi="Times New Roman" w:cs="Times New Roman"/>
          <w:sz w:val="24"/>
          <w:szCs w:val="24"/>
        </w:rPr>
        <w:t xml:space="preserve"> – </w:t>
      </w:r>
      <w:r w:rsidR="00263809">
        <w:rPr>
          <w:rFonts w:ascii="Times New Roman" w:hAnsi="Times New Roman" w:cs="Times New Roman"/>
          <w:sz w:val="24"/>
          <w:szCs w:val="24"/>
        </w:rPr>
        <w:t>teavet</w:t>
      </w:r>
      <w:r w:rsidR="000E4E81">
        <w:rPr>
          <w:rFonts w:ascii="Times New Roman" w:hAnsi="Times New Roman" w:cs="Times New Roman"/>
          <w:sz w:val="24"/>
          <w:szCs w:val="24"/>
        </w:rPr>
        <w:t xml:space="preserve"> koondab </w:t>
      </w:r>
      <w:r w:rsidR="00F52F3B">
        <w:rPr>
          <w:rFonts w:ascii="Times New Roman" w:hAnsi="Times New Roman" w:cs="Times New Roman"/>
          <w:sz w:val="24"/>
          <w:szCs w:val="24"/>
        </w:rPr>
        <w:t xml:space="preserve">ja edastab Komisjonile ja teistele liikmesriikidele </w:t>
      </w:r>
      <w:r w:rsidR="000E4E81">
        <w:rPr>
          <w:rFonts w:ascii="Times New Roman" w:hAnsi="Times New Roman" w:cs="Times New Roman"/>
          <w:sz w:val="24"/>
          <w:szCs w:val="24"/>
        </w:rPr>
        <w:t>EVK</w:t>
      </w:r>
      <w:r w:rsidR="0061051B">
        <w:rPr>
          <w:rFonts w:ascii="Times New Roman" w:hAnsi="Times New Roman" w:cs="Times New Roman"/>
          <w:sz w:val="24"/>
          <w:szCs w:val="24"/>
        </w:rPr>
        <w:t>)</w:t>
      </w:r>
      <w:r w:rsidRPr="00EF5ADC">
        <w:rPr>
          <w:rFonts w:ascii="Times New Roman" w:hAnsi="Times New Roman" w:cs="Times New Roman"/>
          <w:sz w:val="24"/>
          <w:szCs w:val="24"/>
        </w:rPr>
        <w:t>;</w:t>
      </w:r>
    </w:p>
    <w:p w14:paraId="41B46F8C" w14:textId="0B564977" w:rsidR="00264915" w:rsidRDefault="00264915" w:rsidP="007D2E1E">
      <w:pPr>
        <w:numPr>
          <w:ilvl w:val="0"/>
          <w:numId w:val="6"/>
        </w:numPr>
        <w:spacing w:after="0" w:line="240" w:lineRule="auto"/>
        <w:jc w:val="both"/>
        <w:rPr>
          <w:rFonts w:ascii="Times New Roman" w:hAnsi="Times New Roman" w:cs="Times New Roman"/>
          <w:sz w:val="24"/>
          <w:szCs w:val="24"/>
        </w:rPr>
      </w:pPr>
      <w:r w:rsidRPr="00264915">
        <w:rPr>
          <w:rFonts w:ascii="Times New Roman" w:hAnsi="Times New Roman" w:cs="Times New Roman"/>
          <w:sz w:val="24"/>
          <w:szCs w:val="24"/>
        </w:rPr>
        <w:t>kodanike</w:t>
      </w:r>
      <w:r w:rsidR="00F52F3B">
        <w:rPr>
          <w:rFonts w:ascii="Times New Roman" w:hAnsi="Times New Roman" w:cs="Times New Roman"/>
          <w:sz w:val="24"/>
          <w:szCs w:val="24"/>
        </w:rPr>
        <w:t>le</w:t>
      </w:r>
      <w:r w:rsidRPr="00264915">
        <w:rPr>
          <w:rFonts w:ascii="Times New Roman" w:hAnsi="Times New Roman" w:cs="Times New Roman"/>
          <w:sz w:val="24"/>
          <w:szCs w:val="24"/>
        </w:rPr>
        <w:t>, tarbijate</w:t>
      </w:r>
      <w:r w:rsidR="00F52F3B">
        <w:rPr>
          <w:rFonts w:ascii="Times New Roman" w:hAnsi="Times New Roman" w:cs="Times New Roman"/>
          <w:sz w:val="24"/>
          <w:szCs w:val="24"/>
        </w:rPr>
        <w:t>le</w:t>
      </w:r>
      <w:r w:rsidRPr="00264915">
        <w:rPr>
          <w:rFonts w:ascii="Times New Roman" w:hAnsi="Times New Roman" w:cs="Times New Roman"/>
          <w:sz w:val="24"/>
          <w:szCs w:val="24"/>
        </w:rPr>
        <w:t>, ettevõtjate</w:t>
      </w:r>
      <w:r w:rsidR="00F52F3B">
        <w:rPr>
          <w:rFonts w:ascii="Times New Roman" w:hAnsi="Times New Roman" w:cs="Times New Roman"/>
          <w:sz w:val="24"/>
          <w:szCs w:val="24"/>
        </w:rPr>
        <w:t>le</w:t>
      </w:r>
      <w:r w:rsidRPr="00264915">
        <w:rPr>
          <w:rFonts w:ascii="Times New Roman" w:hAnsi="Times New Roman" w:cs="Times New Roman"/>
          <w:sz w:val="24"/>
          <w:szCs w:val="24"/>
        </w:rPr>
        <w:t xml:space="preserve"> ja tööandjate</w:t>
      </w:r>
      <w:r w:rsidR="00F52F3B">
        <w:rPr>
          <w:rFonts w:ascii="Times New Roman" w:hAnsi="Times New Roman" w:cs="Times New Roman"/>
          <w:sz w:val="24"/>
          <w:szCs w:val="24"/>
        </w:rPr>
        <w:t xml:space="preserve">le </w:t>
      </w:r>
      <w:r w:rsidR="00F52F3B" w:rsidRPr="00F52F3B">
        <w:rPr>
          <w:rFonts w:ascii="Times New Roman" w:hAnsi="Times New Roman" w:cs="Times New Roman"/>
          <w:sz w:val="24"/>
          <w:szCs w:val="24"/>
        </w:rPr>
        <w:t>asjakohase teabe kättesaadavuse tagamine</w:t>
      </w:r>
      <w:r w:rsidR="00F52F3B">
        <w:rPr>
          <w:rFonts w:ascii="Times New Roman" w:hAnsi="Times New Roman" w:cs="Times New Roman"/>
          <w:sz w:val="24"/>
          <w:szCs w:val="24"/>
        </w:rPr>
        <w:t xml:space="preserve"> </w:t>
      </w:r>
      <w:r w:rsidRPr="00264915">
        <w:rPr>
          <w:rFonts w:ascii="Times New Roman" w:hAnsi="Times New Roman" w:cs="Times New Roman"/>
          <w:sz w:val="24"/>
          <w:szCs w:val="24"/>
        </w:rPr>
        <w:t>hädaolukorra ajal</w:t>
      </w:r>
      <w:r w:rsidR="00EC714B">
        <w:rPr>
          <w:rFonts w:ascii="Times New Roman" w:hAnsi="Times New Roman" w:cs="Times New Roman"/>
          <w:sz w:val="24"/>
          <w:szCs w:val="24"/>
        </w:rPr>
        <w:t xml:space="preserve"> </w:t>
      </w:r>
      <w:r w:rsidRPr="00264915">
        <w:rPr>
          <w:rFonts w:ascii="Times New Roman" w:hAnsi="Times New Roman" w:cs="Times New Roman"/>
          <w:sz w:val="24"/>
          <w:szCs w:val="24"/>
        </w:rPr>
        <w:t>ühtse kontaktpunkti (EVK) kaudu</w:t>
      </w:r>
      <w:r w:rsidR="00B0027B">
        <w:rPr>
          <w:rFonts w:ascii="Times New Roman" w:hAnsi="Times New Roman" w:cs="Times New Roman"/>
          <w:sz w:val="24"/>
          <w:szCs w:val="24"/>
        </w:rPr>
        <w:t>;</w:t>
      </w:r>
    </w:p>
    <w:p w14:paraId="6CF74A54" w14:textId="31ADD2DB" w:rsidR="0089346C" w:rsidRDefault="00EF5ADC" w:rsidP="007D2E1E">
      <w:pPr>
        <w:numPr>
          <w:ilvl w:val="0"/>
          <w:numId w:val="6"/>
        </w:numPr>
        <w:spacing w:after="0" w:line="240" w:lineRule="auto"/>
        <w:jc w:val="both"/>
        <w:rPr>
          <w:rFonts w:ascii="Times New Roman" w:hAnsi="Times New Roman" w:cs="Times New Roman"/>
          <w:sz w:val="24"/>
          <w:szCs w:val="24"/>
        </w:rPr>
      </w:pPr>
      <w:r w:rsidRPr="006A3B6E">
        <w:rPr>
          <w:rFonts w:ascii="Times New Roman" w:hAnsi="Times New Roman" w:cs="Times New Roman"/>
          <w:sz w:val="24"/>
          <w:szCs w:val="24"/>
        </w:rPr>
        <w:t>vastavushindamise</w:t>
      </w:r>
      <w:r w:rsidR="003E2DA7">
        <w:rPr>
          <w:rFonts w:ascii="Times New Roman" w:hAnsi="Times New Roman" w:cs="Times New Roman"/>
          <w:sz w:val="24"/>
          <w:szCs w:val="24"/>
        </w:rPr>
        <w:t>st</w:t>
      </w:r>
      <w:r w:rsidR="00B06BEC">
        <w:rPr>
          <w:rFonts w:ascii="Times New Roman" w:hAnsi="Times New Roman" w:cs="Times New Roman"/>
          <w:sz w:val="24"/>
          <w:szCs w:val="24"/>
        </w:rPr>
        <w:t xml:space="preserve"> </w:t>
      </w:r>
      <w:r w:rsidR="003E2DA7">
        <w:rPr>
          <w:rFonts w:ascii="Times New Roman" w:hAnsi="Times New Roman" w:cs="Times New Roman"/>
          <w:sz w:val="24"/>
          <w:szCs w:val="24"/>
        </w:rPr>
        <w:t>ajutise</w:t>
      </w:r>
      <w:r w:rsidRPr="006A3B6E">
        <w:rPr>
          <w:rFonts w:ascii="Times New Roman" w:hAnsi="Times New Roman" w:cs="Times New Roman"/>
          <w:sz w:val="24"/>
          <w:szCs w:val="24"/>
        </w:rPr>
        <w:t xml:space="preserve"> erandi rakendamine kriisi seisukohast oluliste</w:t>
      </w:r>
      <w:r w:rsidR="00533975">
        <w:rPr>
          <w:rFonts w:ascii="Times New Roman" w:hAnsi="Times New Roman" w:cs="Times New Roman"/>
          <w:sz w:val="24"/>
          <w:szCs w:val="24"/>
        </w:rPr>
        <w:t xml:space="preserve"> </w:t>
      </w:r>
      <w:r w:rsidR="00D83F3E">
        <w:rPr>
          <w:rFonts w:ascii="Times New Roman" w:hAnsi="Times New Roman" w:cs="Times New Roman"/>
          <w:sz w:val="24"/>
          <w:szCs w:val="24"/>
        </w:rPr>
        <w:t xml:space="preserve">toodete </w:t>
      </w:r>
      <w:r w:rsidR="00F60D1F">
        <w:rPr>
          <w:rFonts w:ascii="Times New Roman" w:hAnsi="Times New Roman" w:cs="Times New Roman"/>
          <w:sz w:val="24"/>
          <w:szCs w:val="24"/>
        </w:rPr>
        <w:t>puhul</w:t>
      </w:r>
      <w:r w:rsidR="0061051B">
        <w:rPr>
          <w:rFonts w:ascii="Times New Roman" w:hAnsi="Times New Roman" w:cs="Times New Roman"/>
          <w:sz w:val="24"/>
          <w:szCs w:val="24"/>
        </w:rPr>
        <w:t xml:space="preserve"> (</w:t>
      </w:r>
      <w:r w:rsidR="006A3842">
        <w:rPr>
          <w:rFonts w:ascii="Times New Roman" w:hAnsi="Times New Roman" w:cs="Times New Roman"/>
          <w:sz w:val="24"/>
          <w:szCs w:val="24"/>
        </w:rPr>
        <w:t xml:space="preserve">Tarbijakaitse ja Tehnilise Järelevalve Amet (edaspidi </w:t>
      </w:r>
      <w:r w:rsidR="0061051B" w:rsidRPr="004848E3">
        <w:rPr>
          <w:rFonts w:ascii="Times New Roman" w:hAnsi="Times New Roman" w:cs="Times New Roman"/>
          <w:i/>
          <w:iCs/>
          <w:sz w:val="24"/>
          <w:szCs w:val="24"/>
        </w:rPr>
        <w:t>TTJA</w:t>
      </w:r>
      <w:r w:rsidR="006A3842">
        <w:rPr>
          <w:rFonts w:ascii="Times New Roman" w:hAnsi="Times New Roman" w:cs="Times New Roman"/>
          <w:sz w:val="24"/>
          <w:szCs w:val="24"/>
        </w:rPr>
        <w:t>)</w:t>
      </w:r>
      <w:r w:rsidR="0061051B">
        <w:rPr>
          <w:rFonts w:ascii="Times New Roman" w:hAnsi="Times New Roman" w:cs="Times New Roman"/>
          <w:sz w:val="24"/>
          <w:szCs w:val="24"/>
        </w:rPr>
        <w:t>).</w:t>
      </w:r>
      <w:r w:rsidRPr="006A3B6E">
        <w:rPr>
          <w:rFonts w:ascii="Times New Roman" w:hAnsi="Times New Roman" w:cs="Times New Roman"/>
          <w:sz w:val="24"/>
          <w:szCs w:val="24"/>
        </w:rPr>
        <w:t xml:space="preserve"> </w:t>
      </w:r>
    </w:p>
    <w:p w14:paraId="49EF8449" w14:textId="77777777" w:rsidR="006A3B6E" w:rsidRPr="006A3B6E" w:rsidRDefault="006A3B6E" w:rsidP="006A3B6E">
      <w:pPr>
        <w:spacing w:after="0" w:line="240" w:lineRule="auto"/>
        <w:ind w:left="720"/>
        <w:jc w:val="both"/>
        <w:rPr>
          <w:rFonts w:ascii="Times New Roman" w:hAnsi="Times New Roman" w:cs="Times New Roman"/>
          <w:sz w:val="24"/>
          <w:szCs w:val="24"/>
        </w:rPr>
      </w:pPr>
    </w:p>
    <w:p w14:paraId="6B17098B" w14:textId="30DF4A70" w:rsidR="00B0599C" w:rsidRDefault="00945013" w:rsidP="00B0599C">
      <w:pPr>
        <w:spacing w:after="0" w:line="240" w:lineRule="auto"/>
        <w:jc w:val="both"/>
        <w:rPr>
          <w:rFonts w:ascii="Times New Roman" w:hAnsi="Times New Roman" w:cs="Times New Roman"/>
          <w:color w:val="000000"/>
          <w:kern w:val="0"/>
          <w:sz w:val="24"/>
          <w:szCs w:val="24"/>
        </w:rPr>
      </w:pPr>
      <w:r w:rsidRPr="00945013">
        <w:rPr>
          <w:rFonts w:ascii="Times New Roman" w:hAnsi="Times New Roman" w:cs="Times New Roman"/>
          <w:color w:val="000000"/>
          <w:kern w:val="0"/>
          <w:sz w:val="24"/>
          <w:szCs w:val="24"/>
        </w:rPr>
        <w:t xml:space="preserve">Koondmäärus (EL) 2024/2748, mis kaasneb </w:t>
      </w:r>
      <w:proofErr w:type="spellStart"/>
      <w:r w:rsidRPr="00945013">
        <w:rPr>
          <w:rFonts w:ascii="Times New Roman" w:hAnsi="Times New Roman" w:cs="Times New Roman"/>
          <w:color w:val="000000"/>
          <w:kern w:val="0"/>
          <w:sz w:val="24"/>
          <w:szCs w:val="24"/>
        </w:rPr>
        <w:t>IMERAga</w:t>
      </w:r>
      <w:proofErr w:type="spellEnd"/>
      <w:r w:rsidRPr="00945013">
        <w:rPr>
          <w:rFonts w:ascii="Times New Roman" w:hAnsi="Times New Roman" w:cs="Times New Roman"/>
          <w:color w:val="000000"/>
          <w:kern w:val="0"/>
          <w:sz w:val="24"/>
          <w:szCs w:val="24"/>
        </w:rPr>
        <w:t xml:space="preserve">, ei muuda kehtivaid toodetele kehtestatud tehnilisi nõudeid, kuid sätestab erakorralised vastavushindamise, ühtsete kirjelduste vastuvõtmise ja turujärelevalve menetlused valitud tehniliste toodete kohta, mida rakendatakse üksnes siseturu hädaolukorrarežiimi ajal. </w:t>
      </w:r>
      <w:r w:rsidR="00D83F3E">
        <w:rPr>
          <w:rFonts w:ascii="Times New Roman" w:hAnsi="Times New Roman" w:cs="Times New Roman"/>
          <w:color w:val="000000"/>
          <w:kern w:val="0"/>
          <w:sz w:val="24"/>
          <w:szCs w:val="24"/>
        </w:rPr>
        <w:t>Erakorralise vastavushindamise erandi</w:t>
      </w:r>
      <w:r w:rsidRPr="00945013">
        <w:rPr>
          <w:rFonts w:ascii="Times New Roman" w:hAnsi="Times New Roman" w:cs="Times New Roman"/>
          <w:color w:val="000000"/>
          <w:kern w:val="0"/>
          <w:sz w:val="24"/>
          <w:szCs w:val="24"/>
        </w:rPr>
        <w:t xml:space="preserve"> rakendamiseks antakse toote nõuetele vastavuse seaduses </w:t>
      </w:r>
      <w:r w:rsidR="006A3842">
        <w:rPr>
          <w:rFonts w:ascii="Times New Roman" w:hAnsi="Times New Roman" w:cs="Times New Roman"/>
          <w:color w:val="000000"/>
          <w:kern w:val="0"/>
          <w:sz w:val="24"/>
          <w:szCs w:val="24"/>
        </w:rPr>
        <w:t>pädevale asutusele</w:t>
      </w:r>
      <w:r w:rsidRPr="00945013">
        <w:rPr>
          <w:rFonts w:ascii="Times New Roman" w:hAnsi="Times New Roman" w:cs="Times New Roman"/>
          <w:color w:val="000000"/>
          <w:kern w:val="0"/>
          <w:sz w:val="24"/>
          <w:szCs w:val="24"/>
        </w:rPr>
        <w:t xml:space="preserve"> (</w:t>
      </w:r>
      <w:proofErr w:type="spellStart"/>
      <w:r w:rsidRPr="00945013">
        <w:rPr>
          <w:rFonts w:ascii="Times New Roman" w:hAnsi="Times New Roman" w:cs="Times New Roman"/>
          <w:color w:val="000000"/>
          <w:kern w:val="0"/>
          <w:sz w:val="24"/>
          <w:szCs w:val="24"/>
        </w:rPr>
        <w:t>TTJ</w:t>
      </w:r>
      <w:r w:rsidR="002D765D">
        <w:rPr>
          <w:rFonts w:ascii="Times New Roman" w:hAnsi="Times New Roman" w:cs="Times New Roman"/>
          <w:color w:val="000000"/>
          <w:kern w:val="0"/>
          <w:sz w:val="24"/>
          <w:szCs w:val="24"/>
        </w:rPr>
        <w:t>A</w:t>
      </w:r>
      <w:r w:rsidRPr="00945013">
        <w:rPr>
          <w:rFonts w:ascii="Times New Roman" w:hAnsi="Times New Roman" w:cs="Times New Roman"/>
          <w:color w:val="000000"/>
          <w:kern w:val="0"/>
          <w:sz w:val="24"/>
          <w:szCs w:val="24"/>
        </w:rPr>
        <w:t>le</w:t>
      </w:r>
      <w:proofErr w:type="spellEnd"/>
      <w:r w:rsidRPr="00945013">
        <w:rPr>
          <w:rFonts w:ascii="Times New Roman" w:hAnsi="Times New Roman" w:cs="Times New Roman"/>
          <w:color w:val="000000"/>
          <w:kern w:val="0"/>
          <w:sz w:val="24"/>
          <w:szCs w:val="24"/>
        </w:rPr>
        <w:t>) volitus otsustada vastavushindamisest ajutise erandi kohaldamise üle siseturu hädaolukorrarežiimi</w:t>
      </w:r>
      <w:r w:rsidR="00D41A35">
        <w:rPr>
          <w:rFonts w:ascii="Times New Roman" w:hAnsi="Times New Roman" w:cs="Times New Roman"/>
          <w:color w:val="000000"/>
          <w:kern w:val="0"/>
          <w:sz w:val="24"/>
          <w:szCs w:val="24"/>
        </w:rPr>
        <w:t>s</w:t>
      </w:r>
      <w:r w:rsidR="00263809">
        <w:rPr>
          <w:rFonts w:ascii="Times New Roman" w:hAnsi="Times New Roman" w:cs="Times New Roman"/>
          <w:color w:val="000000"/>
          <w:kern w:val="0"/>
          <w:sz w:val="24"/>
          <w:szCs w:val="24"/>
        </w:rPr>
        <w:t xml:space="preserve"> kriisi seisukohast oluliste toodete puhul</w:t>
      </w:r>
      <w:r w:rsidRPr="00945013">
        <w:rPr>
          <w:rFonts w:ascii="Times New Roman" w:hAnsi="Times New Roman" w:cs="Times New Roman"/>
          <w:color w:val="000000"/>
          <w:kern w:val="0"/>
          <w:sz w:val="24"/>
          <w:szCs w:val="24"/>
        </w:rPr>
        <w:t>.</w:t>
      </w:r>
    </w:p>
    <w:p w14:paraId="3C429DF5" w14:textId="77777777" w:rsidR="00F31460" w:rsidRDefault="00F31460" w:rsidP="00B0599C">
      <w:pPr>
        <w:spacing w:after="0" w:line="240" w:lineRule="auto"/>
        <w:jc w:val="both"/>
        <w:rPr>
          <w:rFonts w:ascii="Times New Roman" w:hAnsi="Times New Roman" w:cs="Times New Roman"/>
          <w:color w:val="000000"/>
          <w:kern w:val="0"/>
          <w:sz w:val="24"/>
          <w:szCs w:val="24"/>
        </w:rPr>
      </w:pPr>
    </w:p>
    <w:p w14:paraId="76FE9992" w14:textId="6EF23D0A" w:rsidR="00F31460" w:rsidRDefault="00F31460" w:rsidP="00B0599C">
      <w:pPr>
        <w:spacing w:after="0" w:line="240" w:lineRule="auto"/>
        <w:jc w:val="both"/>
        <w:rPr>
          <w:rFonts w:ascii="Times New Roman" w:hAnsi="Times New Roman" w:cs="Times New Roman"/>
          <w:color w:val="000000"/>
          <w:kern w:val="0"/>
          <w:sz w:val="24"/>
          <w:szCs w:val="24"/>
        </w:rPr>
      </w:pPr>
      <w:r w:rsidRPr="00F31460">
        <w:rPr>
          <w:rFonts w:ascii="Times New Roman" w:hAnsi="Times New Roman" w:cs="Times New Roman"/>
          <w:color w:val="000000"/>
          <w:kern w:val="0"/>
          <w:sz w:val="24"/>
          <w:szCs w:val="24"/>
        </w:rPr>
        <w:t>Seaduseelnõu väljatöötamisele ei eelnenud väljatöötamiskavatsuse koostamine, kuna tegemist on Euroopa Liidu vahetult kohaldatava õiguse rakendamise</w:t>
      </w:r>
      <w:r w:rsidR="00F82DFF">
        <w:rPr>
          <w:rFonts w:ascii="Times New Roman" w:hAnsi="Times New Roman" w:cs="Times New Roman"/>
          <w:color w:val="000000"/>
          <w:kern w:val="0"/>
          <w:sz w:val="24"/>
          <w:szCs w:val="24"/>
        </w:rPr>
        <w:t>ga Eesti õiguskorras.</w:t>
      </w:r>
      <w:r w:rsidRPr="00F31460">
        <w:rPr>
          <w:rFonts w:ascii="Times New Roman" w:hAnsi="Times New Roman" w:cs="Times New Roman"/>
          <w:color w:val="000000"/>
          <w:kern w:val="0"/>
          <w:sz w:val="24"/>
          <w:szCs w:val="24"/>
        </w:rPr>
        <w:t xml:space="preserve"> </w:t>
      </w:r>
    </w:p>
    <w:p w14:paraId="7A582F04" w14:textId="77777777" w:rsidR="00B0599C" w:rsidRDefault="00B0599C" w:rsidP="00B0599C">
      <w:pPr>
        <w:spacing w:after="0" w:line="240" w:lineRule="auto"/>
        <w:jc w:val="both"/>
        <w:rPr>
          <w:rFonts w:ascii="Times New Roman" w:hAnsi="Times New Roman" w:cs="Times New Roman"/>
          <w:color w:val="000000"/>
          <w:kern w:val="0"/>
          <w:sz w:val="24"/>
          <w:szCs w:val="24"/>
        </w:rPr>
      </w:pPr>
    </w:p>
    <w:p w14:paraId="45060825" w14:textId="53262B4E" w:rsidR="00494DD9" w:rsidRPr="00FF32FB" w:rsidRDefault="7DED52C7" w:rsidP="004848E3">
      <w:pPr>
        <w:pStyle w:val="Pealkiri2"/>
        <w:jc w:val="both"/>
        <w:rPr>
          <w:rFonts w:ascii="Times New Roman" w:eastAsia="Times New Roman" w:hAnsi="Times New Roman" w:cs="Times New Roman"/>
          <w:b/>
          <w:bCs/>
          <w:color w:val="auto"/>
          <w:sz w:val="24"/>
          <w:szCs w:val="24"/>
        </w:rPr>
      </w:pPr>
      <w:r w:rsidRPr="00FF32FB">
        <w:rPr>
          <w:rFonts w:ascii="Times New Roman" w:eastAsia="Times New Roman" w:hAnsi="Times New Roman" w:cs="Times New Roman"/>
          <w:b/>
          <w:bCs/>
          <w:color w:val="auto"/>
          <w:sz w:val="24"/>
          <w:szCs w:val="24"/>
        </w:rPr>
        <w:lastRenderedPageBreak/>
        <w:t>2.</w:t>
      </w:r>
      <w:r w:rsidR="4CF2B702" w:rsidRPr="00FF32FB">
        <w:rPr>
          <w:rFonts w:ascii="Times New Roman" w:eastAsia="Times New Roman" w:hAnsi="Times New Roman" w:cs="Times New Roman"/>
          <w:b/>
          <w:bCs/>
          <w:color w:val="auto"/>
          <w:sz w:val="24"/>
          <w:szCs w:val="24"/>
        </w:rPr>
        <w:t>1</w:t>
      </w:r>
      <w:r w:rsidR="00B9076E" w:rsidRPr="00FF32FB">
        <w:rPr>
          <w:rFonts w:ascii="Times New Roman" w:eastAsia="Times New Roman" w:hAnsi="Times New Roman" w:cs="Times New Roman"/>
          <w:b/>
          <w:bCs/>
          <w:color w:val="auto"/>
          <w:sz w:val="24"/>
          <w:szCs w:val="24"/>
        </w:rPr>
        <w:t>.</w:t>
      </w:r>
      <w:r w:rsidRPr="00FF32FB">
        <w:rPr>
          <w:rFonts w:ascii="Times New Roman" w:eastAsia="Times New Roman" w:hAnsi="Times New Roman" w:cs="Times New Roman"/>
          <w:b/>
          <w:bCs/>
          <w:color w:val="auto"/>
          <w:sz w:val="24"/>
          <w:szCs w:val="24"/>
        </w:rPr>
        <w:t xml:space="preserve"> Ülevaade küsimuse senisest õiguslikust regulatsioonist ja selle rakendamise praktikast</w:t>
      </w:r>
    </w:p>
    <w:p w14:paraId="260A173E" w14:textId="3D7352D7" w:rsidR="0D4DC5B6" w:rsidRDefault="0D4DC5B6" w:rsidP="001B2F9A">
      <w:pPr>
        <w:spacing w:after="0"/>
        <w:jc w:val="both"/>
        <w:rPr>
          <w:rFonts w:ascii="Times New Roman" w:eastAsia="Times New Roman" w:hAnsi="Times New Roman" w:cs="Times New Roman"/>
          <w:sz w:val="24"/>
          <w:szCs w:val="24"/>
        </w:rPr>
      </w:pPr>
    </w:p>
    <w:p w14:paraId="487E5C26" w14:textId="09F35C1F" w:rsidR="00045B55" w:rsidRPr="00045B55" w:rsidRDefault="00045B55" w:rsidP="00045B55">
      <w:pPr>
        <w:jc w:val="both"/>
        <w:rPr>
          <w:rFonts w:ascii="Times New Roman" w:eastAsia="Times New Roman" w:hAnsi="Times New Roman" w:cs="Times New Roman"/>
          <w:sz w:val="24"/>
          <w:szCs w:val="24"/>
        </w:rPr>
      </w:pPr>
      <w:r w:rsidRPr="00045B55">
        <w:rPr>
          <w:rFonts w:ascii="Times New Roman" w:eastAsia="Times New Roman" w:hAnsi="Times New Roman" w:cs="Times New Roman"/>
          <w:sz w:val="24"/>
          <w:szCs w:val="24"/>
        </w:rPr>
        <w:t xml:space="preserve">Euroopa Ülemkogu rõhutas oma 1.–2. oktoobri 2020. aasta järeldustes, et EL peab </w:t>
      </w:r>
      <w:r w:rsidR="00C04648" w:rsidRPr="00045B55">
        <w:rPr>
          <w:rFonts w:ascii="Times New Roman" w:eastAsia="Times New Roman" w:hAnsi="Times New Roman" w:cs="Times New Roman"/>
          <w:sz w:val="24"/>
          <w:szCs w:val="24"/>
        </w:rPr>
        <w:t xml:space="preserve">kriisiolukordades </w:t>
      </w:r>
      <w:r w:rsidRPr="00045B55">
        <w:rPr>
          <w:rFonts w:ascii="Times New Roman" w:eastAsia="Times New Roman" w:hAnsi="Times New Roman" w:cs="Times New Roman"/>
          <w:sz w:val="24"/>
          <w:szCs w:val="24"/>
        </w:rPr>
        <w:t xml:space="preserve">tegelema siseturu killustatuse, tõkete ja nõrkustega. Sellele järgnes </w:t>
      </w:r>
      <w:r w:rsidR="00C04648">
        <w:rPr>
          <w:rFonts w:ascii="Times New Roman" w:eastAsia="Times New Roman" w:hAnsi="Times New Roman" w:cs="Times New Roman"/>
          <w:sz w:val="24"/>
          <w:szCs w:val="24"/>
        </w:rPr>
        <w:t>k</w:t>
      </w:r>
      <w:r w:rsidRPr="00045B55">
        <w:rPr>
          <w:rFonts w:ascii="Times New Roman" w:eastAsia="Times New Roman" w:hAnsi="Times New Roman" w:cs="Times New Roman"/>
          <w:sz w:val="24"/>
          <w:szCs w:val="24"/>
        </w:rPr>
        <w:t xml:space="preserve">omisjoni algatus luua ühtse turu hädaolukorra </w:t>
      </w:r>
      <w:r w:rsidR="00B7404C">
        <w:rPr>
          <w:rFonts w:ascii="Times New Roman" w:eastAsia="Times New Roman" w:hAnsi="Times New Roman" w:cs="Times New Roman"/>
          <w:sz w:val="24"/>
          <w:szCs w:val="24"/>
        </w:rPr>
        <w:t>mehhanism</w:t>
      </w:r>
      <w:r w:rsidRPr="00045B55">
        <w:rPr>
          <w:rFonts w:ascii="Times New Roman" w:eastAsia="Times New Roman" w:hAnsi="Times New Roman" w:cs="Times New Roman"/>
          <w:sz w:val="24"/>
          <w:szCs w:val="24"/>
        </w:rPr>
        <w:t xml:space="preserve"> (</w:t>
      </w:r>
      <w:proofErr w:type="spellStart"/>
      <w:r w:rsidRPr="00893337">
        <w:rPr>
          <w:rFonts w:ascii="Times New Roman" w:eastAsia="Times New Roman" w:hAnsi="Times New Roman" w:cs="Times New Roman"/>
          <w:sz w:val="24"/>
          <w:szCs w:val="24"/>
        </w:rPr>
        <w:t>Single</w:t>
      </w:r>
      <w:proofErr w:type="spellEnd"/>
      <w:r w:rsidRPr="00893337">
        <w:rPr>
          <w:rFonts w:ascii="Times New Roman" w:eastAsia="Times New Roman" w:hAnsi="Times New Roman" w:cs="Times New Roman"/>
          <w:sz w:val="24"/>
          <w:szCs w:val="24"/>
        </w:rPr>
        <w:t xml:space="preserve"> Market </w:t>
      </w:r>
      <w:proofErr w:type="spellStart"/>
      <w:r w:rsidRPr="00893337">
        <w:rPr>
          <w:rFonts w:ascii="Times New Roman" w:eastAsia="Times New Roman" w:hAnsi="Times New Roman" w:cs="Times New Roman"/>
          <w:sz w:val="24"/>
          <w:szCs w:val="24"/>
        </w:rPr>
        <w:t>Emergency</w:t>
      </w:r>
      <w:proofErr w:type="spellEnd"/>
      <w:r w:rsidRPr="00893337">
        <w:rPr>
          <w:rFonts w:ascii="Times New Roman" w:eastAsia="Times New Roman" w:hAnsi="Times New Roman" w:cs="Times New Roman"/>
          <w:sz w:val="24"/>
          <w:szCs w:val="24"/>
        </w:rPr>
        <w:t xml:space="preserve"> Instrument</w:t>
      </w:r>
      <w:r w:rsidRPr="00045B55">
        <w:rPr>
          <w:rFonts w:ascii="Times New Roman" w:eastAsia="Times New Roman" w:hAnsi="Times New Roman" w:cs="Times New Roman"/>
          <w:sz w:val="24"/>
          <w:szCs w:val="24"/>
        </w:rPr>
        <w:t xml:space="preserve">, SMEI), mille eesmärk oli tagada isikute, kaupade ja teenuste vaba liikumine ning suurendada läbipaistvust ja koordineeritust kriiside ajal. Algatus oli </w:t>
      </w:r>
      <w:r w:rsidR="00C94668">
        <w:rPr>
          <w:rFonts w:ascii="Times New Roman" w:eastAsia="Times New Roman" w:hAnsi="Times New Roman" w:cs="Times New Roman"/>
          <w:sz w:val="24"/>
          <w:szCs w:val="24"/>
        </w:rPr>
        <w:t>k</w:t>
      </w:r>
      <w:r w:rsidRPr="00045B55">
        <w:rPr>
          <w:rFonts w:ascii="Times New Roman" w:eastAsia="Times New Roman" w:hAnsi="Times New Roman" w:cs="Times New Roman"/>
          <w:sz w:val="24"/>
          <w:szCs w:val="24"/>
        </w:rPr>
        <w:t>omisjoni 2022. aasta tööprogrammi</w:t>
      </w:r>
      <w:r w:rsidR="00C94668">
        <w:rPr>
          <w:rFonts w:ascii="Times New Roman" w:eastAsia="Times New Roman" w:hAnsi="Times New Roman" w:cs="Times New Roman"/>
          <w:sz w:val="24"/>
          <w:szCs w:val="24"/>
        </w:rPr>
        <w:t xml:space="preserve"> osa</w:t>
      </w:r>
      <w:r w:rsidRPr="00045B55">
        <w:rPr>
          <w:rFonts w:ascii="Times New Roman" w:eastAsia="Times New Roman" w:hAnsi="Times New Roman" w:cs="Times New Roman"/>
          <w:sz w:val="24"/>
          <w:szCs w:val="24"/>
        </w:rPr>
        <w:t>.</w:t>
      </w:r>
    </w:p>
    <w:p w14:paraId="32A1E6DC" w14:textId="570F16DA" w:rsidR="00045B55" w:rsidRPr="00045B55" w:rsidRDefault="00045B55" w:rsidP="00045B55">
      <w:pPr>
        <w:jc w:val="both"/>
        <w:rPr>
          <w:rFonts w:ascii="Times New Roman" w:eastAsia="Times New Roman" w:hAnsi="Times New Roman" w:cs="Times New Roman"/>
          <w:sz w:val="24"/>
          <w:szCs w:val="24"/>
        </w:rPr>
      </w:pPr>
      <w:r w:rsidRPr="00045B55">
        <w:rPr>
          <w:rFonts w:ascii="Times New Roman" w:eastAsia="Times New Roman" w:hAnsi="Times New Roman" w:cs="Times New Roman"/>
          <w:sz w:val="24"/>
          <w:szCs w:val="24"/>
        </w:rPr>
        <w:t>2024. aastal jõudsid Euroopa Liidu Nõukogu ja Euroopa Parlament SMEI</w:t>
      </w:r>
      <w:r w:rsidR="00455897">
        <w:rPr>
          <w:rFonts w:ascii="Times New Roman" w:eastAsia="Times New Roman" w:hAnsi="Times New Roman" w:cs="Times New Roman"/>
          <w:sz w:val="24"/>
          <w:szCs w:val="24"/>
        </w:rPr>
        <w:t xml:space="preserve"> küsimuses</w:t>
      </w:r>
      <w:r w:rsidRPr="00045B55">
        <w:rPr>
          <w:rFonts w:ascii="Times New Roman" w:eastAsia="Times New Roman" w:hAnsi="Times New Roman" w:cs="Times New Roman"/>
          <w:sz w:val="24"/>
          <w:szCs w:val="24"/>
        </w:rPr>
        <w:t xml:space="preserve"> </w:t>
      </w:r>
      <w:r w:rsidR="00E7426E">
        <w:rPr>
          <w:rFonts w:ascii="Times New Roman" w:eastAsia="Times New Roman" w:hAnsi="Times New Roman" w:cs="Times New Roman"/>
          <w:sz w:val="24"/>
          <w:szCs w:val="24"/>
        </w:rPr>
        <w:t>poliitilisele</w:t>
      </w:r>
      <w:r w:rsidRPr="00045B55">
        <w:rPr>
          <w:rFonts w:ascii="Times New Roman" w:eastAsia="Times New Roman" w:hAnsi="Times New Roman" w:cs="Times New Roman"/>
          <w:sz w:val="24"/>
          <w:szCs w:val="24"/>
        </w:rPr>
        <w:t xml:space="preserve"> kokkuleppele. Pärast kokkuleppe saavutamist nimetati algatus ümber </w:t>
      </w:r>
      <w:proofErr w:type="spellStart"/>
      <w:r w:rsidRPr="00045B55">
        <w:rPr>
          <w:rFonts w:ascii="Times New Roman" w:eastAsia="Times New Roman" w:hAnsi="Times New Roman" w:cs="Times New Roman"/>
          <w:sz w:val="24"/>
          <w:szCs w:val="24"/>
        </w:rPr>
        <w:t>IMERA</w:t>
      </w:r>
      <w:r w:rsidR="00455897">
        <w:rPr>
          <w:rFonts w:ascii="Times New Roman" w:eastAsia="Times New Roman" w:hAnsi="Times New Roman" w:cs="Times New Roman"/>
          <w:sz w:val="24"/>
          <w:szCs w:val="24"/>
        </w:rPr>
        <w:t>ks</w:t>
      </w:r>
      <w:proofErr w:type="spellEnd"/>
      <w:r w:rsidRPr="00045B55">
        <w:rPr>
          <w:rFonts w:ascii="Times New Roman" w:eastAsia="Times New Roman" w:hAnsi="Times New Roman" w:cs="Times New Roman"/>
          <w:sz w:val="24"/>
          <w:szCs w:val="24"/>
        </w:rPr>
        <w:t>.</w:t>
      </w:r>
    </w:p>
    <w:p w14:paraId="08226396" w14:textId="21E46AC1" w:rsidR="00045B55" w:rsidRPr="00045B55" w:rsidRDefault="0005267D" w:rsidP="00045B55">
      <w:pPr>
        <w:jc w:val="both"/>
        <w:rPr>
          <w:rFonts w:ascii="Times New Roman" w:eastAsia="Times New Roman" w:hAnsi="Times New Roman" w:cs="Times New Roman"/>
          <w:sz w:val="24"/>
          <w:szCs w:val="24"/>
        </w:rPr>
      </w:pPr>
      <w:r w:rsidRPr="0005267D">
        <w:rPr>
          <w:rFonts w:ascii="Times New Roman" w:eastAsia="Times New Roman" w:hAnsi="Times New Roman" w:cs="Times New Roman"/>
          <w:sz w:val="24"/>
          <w:szCs w:val="24"/>
        </w:rPr>
        <w:t>Enne IMERA vastuvõtmist puudus Euroopa Liidu õiguses horisontaalne raamistik, mis võimaldaks süsteemselt valmistuda siseturu toimimist mõjutavateks kriisideks ning koordineeritult neile reageerida. Kuigi üksikud valdkondlikud mehhanismid – näiteks kiipide määruse (EL) 2023/1781 kriisirežiim – sisaldasid piiratud kriisimeetmeid konkreetsete toodete puhul, ei olnud ELis ühtset mehhanismi, mis hõlmaks nii kriisieelse valmisoleku, tarneahelate jälgimise ja varajase hoiatamise kui ka siseturu hädaolukorra ajal kohaldatavad meetmed</w:t>
      </w:r>
      <w:r w:rsidR="00045B55" w:rsidRPr="00045B55">
        <w:rPr>
          <w:rFonts w:ascii="Times New Roman" w:eastAsia="Times New Roman" w:hAnsi="Times New Roman" w:cs="Times New Roman"/>
          <w:sz w:val="24"/>
          <w:szCs w:val="24"/>
        </w:rPr>
        <w:t>.</w:t>
      </w:r>
    </w:p>
    <w:p w14:paraId="79100629" w14:textId="73E0AB5B" w:rsidR="006E72F3" w:rsidRDefault="00045B55" w:rsidP="0D4DC5B6">
      <w:pPr>
        <w:jc w:val="both"/>
        <w:rPr>
          <w:rFonts w:ascii="Times New Roman" w:eastAsia="Times New Roman" w:hAnsi="Times New Roman" w:cs="Times New Roman"/>
          <w:sz w:val="24"/>
          <w:szCs w:val="24"/>
        </w:rPr>
      </w:pPr>
      <w:r w:rsidRPr="00045B55">
        <w:rPr>
          <w:rFonts w:ascii="Times New Roman" w:eastAsia="Times New Roman" w:hAnsi="Times New Roman" w:cs="Times New Roman"/>
          <w:sz w:val="24"/>
          <w:szCs w:val="24"/>
        </w:rPr>
        <w:t xml:space="preserve">Eestis reguleerib kriisivalmidust ja kriiside lahendamist hädaolukorra seadus. See loob üldise raamistiku hädaolukordade ennetamiseks, neile reageerimiseks ja </w:t>
      </w:r>
      <w:r w:rsidR="00455897">
        <w:rPr>
          <w:rFonts w:ascii="Times New Roman" w:eastAsia="Times New Roman" w:hAnsi="Times New Roman" w:cs="Times New Roman"/>
          <w:sz w:val="24"/>
          <w:szCs w:val="24"/>
        </w:rPr>
        <w:t xml:space="preserve">neist </w:t>
      </w:r>
      <w:r w:rsidRPr="00045B55">
        <w:rPr>
          <w:rFonts w:ascii="Times New Roman" w:eastAsia="Times New Roman" w:hAnsi="Times New Roman" w:cs="Times New Roman"/>
          <w:sz w:val="24"/>
          <w:szCs w:val="24"/>
        </w:rPr>
        <w:t>taastumiseks ning määrab</w:t>
      </w:r>
      <w:r w:rsidR="00455897">
        <w:rPr>
          <w:rFonts w:ascii="Times New Roman" w:eastAsia="Times New Roman" w:hAnsi="Times New Roman" w:cs="Times New Roman"/>
          <w:sz w:val="24"/>
          <w:szCs w:val="24"/>
        </w:rPr>
        <w:t xml:space="preserve"> kindlaks</w:t>
      </w:r>
      <w:r w:rsidRPr="00045B55">
        <w:rPr>
          <w:rFonts w:ascii="Times New Roman" w:eastAsia="Times New Roman" w:hAnsi="Times New Roman" w:cs="Times New Roman"/>
          <w:sz w:val="24"/>
          <w:szCs w:val="24"/>
        </w:rPr>
        <w:t xml:space="preserve"> pädevus</w:t>
      </w:r>
      <w:r w:rsidR="00B9076E">
        <w:rPr>
          <w:rFonts w:ascii="Times New Roman" w:eastAsia="Times New Roman" w:hAnsi="Times New Roman" w:cs="Times New Roman"/>
          <w:sz w:val="24"/>
          <w:szCs w:val="24"/>
        </w:rPr>
        <w:t>valdkonna</w:t>
      </w:r>
      <w:r w:rsidRPr="00045B55">
        <w:rPr>
          <w:rFonts w:ascii="Times New Roman" w:eastAsia="Times New Roman" w:hAnsi="Times New Roman" w:cs="Times New Roman"/>
          <w:sz w:val="24"/>
          <w:szCs w:val="24"/>
        </w:rPr>
        <w:t xml:space="preserve">d ja juhtimisstruktuuri. Seadus kohustab asutusi koostama riskianalüüse ja hädaolukorra lahendamise plaane. </w:t>
      </w:r>
    </w:p>
    <w:p w14:paraId="043814D3" w14:textId="77777777" w:rsidR="006E72F3" w:rsidRPr="006E72F3" w:rsidRDefault="006E72F3" w:rsidP="006E72F3">
      <w:pPr>
        <w:jc w:val="both"/>
        <w:rPr>
          <w:rFonts w:ascii="Times New Roman" w:eastAsia="Times New Roman" w:hAnsi="Times New Roman" w:cs="Times New Roman"/>
          <w:sz w:val="24"/>
          <w:szCs w:val="24"/>
        </w:rPr>
      </w:pPr>
      <w:r w:rsidRPr="006E72F3">
        <w:rPr>
          <w:rFonts w:ascii="Times New Roman" w:eastAsia="Times New Roman" w:hAnsi="Times New Roman" w:cs="Times New Roman"/>
          <w:sz w:val="24"/>
          <w:szCs w:val="24"/>
        </w:rPr>
        <w:t xml:space="preserve">Kuigi HOS ei reguleeri otseselt siseturu toimimise tagamist kriisiolukorras, on IMERA raamistik oma olemuselt tihedalt seotud </w:t>
      </w:r>
      <w:proofErr w:type="spellStart"/>
      <w:r w:rsidRPr="006E72F3">
        <w:rPr>
          <w:rFonts w:ascii="Times New Roman" w:eastAsia="Times New Roman" w:hAnsi="Times New Roman" w:cs="Times New Roman"/>
          <w:sz w:val="24"/>
          <w:szCs w:val="24"/>
        </w:rPr>
        <w:t>HOSi</w:t>
      </w:r>
      <w:proofErr w:type="spellEnd"/>
      <w:r w:rsidRPr="006E72F3">
        <w:rPr>
          <w:rFonts w:ascii="Times New Roman" w:eastAsia="Times New Roman" w:hAnsi="Times New Roman" w:cs="Times New Roman"/>
          <w:sz w:val="24"/>
          <w:szCs w:val="24"/>
        </w:rPr>
        <w:t xml:space="preserve"> reguleerimisalaga. IMERA keskendub kriiside mõjule siseturu toimimisele ning eeldab liikmesriikidelt valmisolekut, olukorrateadlikkust, </w:t>
      </w:r>
      <w:proofErr w:type="spellStart"/>
      <w:r w:rsidRPr="006E72F3">
        <w:rPr>
          <w:rFonts w:ascii="Times New Roman" w:eastAsia="Times New Roman" w:hAnsi="Times New Roman" w:cs="Times New Roman"/>
          <w:sz w:val="24"/>
          <w:szCs w:val="24"/>
        </w:rPr>
        <w:t>asutustevahelist</w:t>
      </w:r>
      <w:proofErr w:type="spellEnd"/>
      <w:r w:rsidRPr="006E72F3">
        <w:rPr>
          <w:rFonts w:ascii="Times New Roman" w:eastAsia="Times New Roman" w:hAnsi="Times New Roman" w:cs="Times New Roman"/>
          <w:sz w:val="24"/>
          <w:szCs w:val="24"/>
        </w:rPr>
        <w:t xml:space="preserve"> koordineerimist ja teabevahetust valvsus- ja hädaolukorra</w:t>
      </w:r>
      <w:del w:id="16" w:author="Merike Koppel - JUSTDIGI" w:date="2026-02-23T10:20:00Z" w16du:dateUtc="2026-02-23T08:20:00Z">
        <w:r w:rsidRPr="006E72F3" w:rsidDel="00AF66B4">
          <w:rPr>
            <w:rFonts w:ascii="Times New Roman" w:eastAsia="Times New Roman" w:hAnsi="Times New Roman" w:cs="Times New Roman"/>
            <w:sz w:val="24"/>
            <w:szCs w:val="24"/>
          </w:rPr>
          <w:delText xml:space="preserve"> </w:delText>
        </w:r>
      </w:del>
      <w:r w:rsidRPr="006E72F3">
        <w:rPr>
          <w:rFonts w:ascii="Times New Roman" w:eastAsia="Times New Roman" w:hAnsi="Times New Roman" w:cs="Times New Roman"/>
          <w:sz w:val="24"/>
          <w:szCs w:val="24"/>
        </w:rPr>
        <w:t xml:space="preserve">režiimides – need on funktsioonid, mis on </w:t>
      </w:r>
      <w:proofErr w:type="spellStart"/>
      <w:r w:rsidRPr="006E72F3">
        <w:rPr>
          <w:rFonts w:ascii="Times New Roman" w:eastAsia="Times New Roman" w:hAnsi="Times New Roman" w:cs="Times New Roman"/>
          <w:sz w:val="24"/>
          <w:szCs w:val="24"/>
        </w:rPr>
        <w:t>HOSi</w:t>
      </w:r>
      <w:proofErr w:type="spellEnd"/>
      <w:r w:rsidRPr="006E72F3">
        <w:rPr>
          <w:rFonts w:ascii="Times New Roman" w:eastAsia="Times New Roman" w:hAnsi="Times New Roman" w:cs="Times New Roman"/>
          <w:sz w:val="24"/>
          <w:szCs w:val="24"/>
        </w:rPr>
        <w:t xml:space="preserve"> alusel juba osa riiklikust kriisijuhtimise süsteemist.</w:t>
      </w:r>
    </w:p>
    <w:p w14:paraId="7683860E" w14:textId="6D863AE4" w:rsidR="006E72F3" w:rsidRPr="006E72F3" w:rsidRDefault="006E72F3" w:rsidP="006E72F3">
      <w:pPr>
        <w:jc w:val="both"/>
        <w:rPr>
          <w:rFonts w:ascii="Times New Roman" w:eastAsia="Times New Roman" w:hAnsi="Times New Roman" w:cs="Times New Roman"/>
          <w:sz w:val="24"/>
          <w:szCs w:val="24"/>
        </w:rPr>
      </w:pPr>
      <w:r w:rsidRPr="006E72F3">
        <w:rPr>
          <w:rFonts w:ascii="Times New Roman" w:eastAsia="Times New Roman" w:hAnsi="Times New Roman" w:cs="Times New Roman"/>
          <w:sz w:val="24"/>
          <w:szCs w:val="24"/>
        </w:rPr>
        <w:t xml:space="preserve">IMERA rakendamine </w:t>
      </w:r>
      <w:proofErr w:type="spellStart"/>
      <w:r w:rsidRPr="006E72F3">
        <w:rPr>
          <w:rFonts w:ascii="Times New Roman" w:eastAsia="Times New Roman" w:hAnsi="Times New Roman" w:cs="Times New Roman"/>
          <w:sz w:val="24"/>
          <w:szCs w:val="24"/>
        </w:rPr>
        <w:t>HOSi</w:t>
      </w:r>
      <w:proofErr w:type="spellEnd"/>
      <w:r w:rsidRPr="006E72F3">
        <w:rPr>
          <w:rFonts w:ascii="Times New Roman" w:eastAsia="Times New Roman" w:hAnsi="Times New Roman" w:cs="Times New Roman"/>
          <w:sz w:val="24"/>
          <w:szCs w:val="24"/>
        </w:rPr>
        <w:t xml:space="preserve"> kaudu võimaldab siduda siseturu kriisihalduse olemasoleva riikliku kriisivalmiduse ja -juhtimise raamistikuga, vältides paralleelsete struktuuride loomist ning tagades, et </w:t>
      </w:r>
      <w:proofErr w:type="spellStart"/>
      <w:r w:rsidRPr="006E72F3">
        <w:rPr>
          <w:rFonts w:ascii="Times New Roman" w:eastAsia="Times New Roman" w:hAnsi="Times New Roman" w:cs="Times New Roman"/>
          <w:sz w:val="24"/>
          <w:szCs w:val="24"/>
        </w:rPr>
        <w:t>IMERA-st</w:t>
      </w:r>
      <w:proofErr w:type="spellEnd"/>
      <w:r w:rsidRPr="006E72F3">
        <w:rPr>
          <w:rFonts w:ascii="Times New Roman" w:eastAsia="Times New Roman" w:hAnsi="Times New Roman" w:cs="Times New Roman"/>
          <w:sz w:val="24"/>
          <w:szCs w:val="24"/>
        </w:rPr>
        <w:t xml:space="preserve"> tulenevad ülesanded, sealhulgas </w:t>
      </w:r>
      <w:r>
        <w:rPr>
          <w:rFonts w:ascii="Times New Roman" w:eastAsia="Times New Roman" w:hAnsi="Times New Roman" w:cs="Times New Roman"/>
          <w:sz w:val="24"/>
          <w:szCs w:val="24"/>
        </w:rPr>
        <w:t>CLO</w:t>
      </w:r>
      <w:r w:rsidRPr="006E72F3">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SPC</w:t>
      </w:r>
      <w:r w:rsidRPr="006E72F3">
        <w:rPr>
          <w:rFonts w:ascii="Times New Roman" w:eastAsia="Times New Roman" w:hAnsi="Times New Roman" w:cs="Times New Roman"/>
          <w:sz w:val="24"/>
          <w:szCs w:val="24"/>
        </w:rPr>
        <w:t xml:space="preserve"> määramine ning nende ülesannete täitmine, integreeritakse loogiliselt Eesti kriisijuhtimise süsteemi. </w:t>
      </w:r>
      <w:r w:rsidR="006A3842">
        <w:rPr>
          <w:rFonts w:ascii="Times New Roman" w:eastAsia="Times New Roman" w:hAnsi="Times New Roman" w:cs="Times New Roman"/>
          <w:sz w:val="24"/>
          <w:szCs w:val="24"/>
        </w:rPr>
        <w:t>Käesolev eelnõu HOS muudatus puudutab vaid riigisisest korraldust</w:t>
      </w:r>
      <w:r w:rsidR="00261A82">
        <w:rPr>
          <w:rFonts w:ascii="Times New Roman" w:eastAsia="Times New Roman" w:hAnsi="Times New Roman" w:cs="Times New Roman"/>
          <w:sz w:val="24"/>
          <w:szCs w:val="24"/>
        </w:rPr>
        <w:t xml:space="preserve"> </w:t>
      </w:r>
      <w:r w:rsidR="00261A82" w:rsidRPr="00C7033A">
        <w:rPr>
          <w:rFonts w:ascii="Times New Roman" w:hAnsi="Times New Roman" w:cs="Times New Roman"/>
          <w:sz w:val="24"/>
          <w:szCs w:val="24"/>
        </w:rPr>
        <w:t>avaliku ülesande täitmise korraldamise</w:t>
      </w:r>
      <w:r w:rsidR="00261A82">
        <w:rPr>
          <w:rFonts w:ascii="Times New Roman" w:hAnsi="Times New Roman" w:cs="Times New Roman"/>
          <w:sz w:val="24"/>
          <w:szCs w:val="24"/>
        </w:rPr>
        <w:t>ks, st</w:t>
      </w:r>
      <w:r w:rsidR="006A3842">
        <w:rPr>
          <w:rFonts w:ascii="Times New Roman" w:eastAsia="Times New Roman" w:hAnsi="Times New Roman" w:cs="Times New Roman"/>
          <w:sz w:val="24"/>
          <w:szCs w:val="24"/>
        </w:rPr>
        <w:t xml:space="preserve"> CLO ja SPC määramiseks</w:t>
      </w:r>
      <w:r w:rsidR="003826E6">
        <w:rPr>
          <w:rFonts w:ascii="Times New Roman" w:eastAsia="Times New Roman" w:hAnsi="Times New Roman" w:cs="Times New Roman"/>
          <w:sz w:val="24"/>
          <w:szCs w:val="24"/>
        </w:rPr>
        <w:t xml:space="preserve">, ega reguleerita muid </w:t>
      </w:r>
      <w:r w:rsidR="003826E6" w:rsidRPr="003826E6">
        <w:rPr>
          <w:rFonts w:ascii="Times New Roman" w:eastAsia="Times New Roman" w:hAnsi="Times New Roman" w:cs="Times New Roman"/>
          <w:sz w:val="24"/>
          <w:szCs w:val="24"/>
        </w:rPr>
        <w:t xml:space="preserve">kriisiolukorra korralduse küsimusi, sealhulgas teiste riikide ja ettevõtjatega toimuva </w:t>
      </w:r>
      <w:r w:rsidR="003826E6">
        <w:rPr>
          <w:rFonts w:ascii="Times New Roman" w:eastAsia="Times New Roman" w:hAnsi="Times New Roman" w:cs="Times New Roman"/>
          <w:sz w:val="24"/>
          <w:szCs w:val="24"/>
        </w:rPr>
        <w:t>teabe</w:t>
      </w:r>
      <w:r w:rsidR="003826E6" w:rsidRPr="003826E6">
        <w:rPr>
          <w:rFonts w:ascii="Times New Roman" w:eastAsia="Times New Roman" w:hAnsi="Times New Roman" w:cs="Times New Roman"/>
          <w:sz w:val="24"/>
          <w:szCs w:val="24"/>
        </w:rPr>
        <w:t>vahetuse sisu ja korda, mis tuleneb vahetult</w:t>
      </w:r>
      <w:r w:rsidR="003826E6">
        <w:rPr>
          <w:rFonts w:ascii="Times New Roman" w:eastAsia="Times New Roman" w:hAnsi="Times New Roman" w:cs="Times New Roman"/>
          <w:sz w:val="24"/>
          <w:szCs w:val="24"/>
        </w:rPr>
        <w:t xml:space="preserve"> IMERA määrusest.</w:t>
      </w:r>
    </w:p>
    <w:p w14:paraId="2312E897" w14:textId="1395CFA1" w:rsidR="006E72F3" w:rsidRDefault="006E72F3" w:rsidP="0D4DC5B6">
      <w:pPr>
        <w:jc w:val="both"/>
        <w:rPr>
          <w:rFonts w:ascii="Times New Roman" w:eastAsia="Times New Roman" w:hAnsi="Times New Roman" w:cs="Times New Roman"/>
          <w:sz w:val="24"/>
          <w:szCs w:val="24"/>
        </w:rPr>
      </w:pPr>
      <w:r w:rsidRPr="006E72F3">
        <w:rPr>
          <w:rFonts w:ascii="Times New Roman" w:eastAsia="Times New Roman" w:hAnsi="Times New Roman" w:cs="Times New Roman"/>
          <w:sz w:val="24"/>
          <w:szCs w:val="24"/>
        </w:rPr>
        <w:t>Juhul kui HOS tunnistatakse TSIRKS jõustumisel kehtetuks, viiakse IMERA rakendamiseks vajalikud sätted – sealhulgas CLO ja SPC määramine</w:t>
      </w:r>
      <w:r w:rsidR="003E3C02">
        <w:rPr>
          <w:rFonts w:ascii="Times New Roman" w:eastAsia="Times New Roman" w:hAnsi="Times New Roman" w:cs="Times New Roman"/>
          <w:sz w:val="24"/>
          <w:szCs w:val="24"/>
        </w:rPr>
        <w:t xml:space="preserve"> </w:t>
      </w:r>
      <w:r w:rsidRPr="006E72F3">
        <w:rPr>
          <w:rFonts w:ascii="Times New Roman" w:eastAsia="Times New Roman" w:hAnsi="Times New Roman" w:cs="Times New Roman"/>
          <w:sz w:val="24"/>
          <w:szCs w:val="24"/>
        </w:rPr>
        <w:t>– sisuliselt samas sõnastuses üle TSIRKS-i 5. jakku (kriisi lahendamine), finantssektori erandit käsitleva sätte järele (§ 36</w:t>
      </w:r>
      <w:r w:rsidR="006A6DA9">
        <w:rPr>
          <w:rFonts w:ascii="Times New Roman" w:eastAsia="Times New Roman" w:hAnsi="Times New Roman" w:cs="Times New Roman"/>
          <w:sz w:val="24"/>
          <w:szCs w:val="24"/>
          <w:vertAlign w:val="superscript"/>
        </w:rPr>
        <w:t>1</w:t>
      </w:r>
      <w:r w:rsidRPr="006E72F3">
        <w:rPr>
          <w:rFonts w:ascii="Times New Roman" w:eastAsia="Times New Roman" w:hAnsi="Times New Roman" w:cs="Times New Roman"/>
          <w:sz w:val="24"/>
          <w:szCs w:val="24"/>
        </w:rPr>
        <w:t>).</w:t>
      </w:r>
    </w:p>
    <w:p w14:paraId="618919F4" w14:textId="4ED3C419" w:rsidR="0D4DC5B6" w:rsidRDefault="44D3EA85" w:rsidP="00E836B7">
      <w:pPr>
        <w:pStyle w:val="Pealkiri2"/>
        <w:rPr>
          <w:rFonts w:ascii="Times New Roman" w:eastAsia="Times New Roman" w:hAnsi="Times New Roman" w:cs="Times New Roman"/>
          <w:b/>
          <w:bCs/>
          <w:color w:val="auto"/>
          <w:sz w:val="24"/>
          <w:szCs w:val="24"/>
        </w:rPr>
      </w:pPr>
      <w:r w:rsidRPr="0D4DC5B6">
        <w:rPr>
          <w:rFonts w:ascii="Times New Roman" w:eastAsia="Times New Roman" w:hAnsi="Times New Roman" w:cs="Times New Roman"/>
          <w:b/>
          <w:bCs/>
          <w:color w:val="auto"/>
          <w:sz w:val="24"/>
          <w:szCs w:val="24"/>
        </w:rPr>
        <w:t>2.2</w:t>
      </w:r>
      <w:r w:rsidR="00B9076E">
        <w:rPr>
          <w:rFonts w:ascii="Times New Roman" w:eastAsia="Times New Roman" w:hAnsi="Times New Roman" w:cs="Times New Roman"/>
          <w:b/>
          <w:bCs/>
          <w:color w:val="auto"/>
          <w:sz w:val="24"/>
          <w:szCs w:val="24"/>
        </w:rPr>
        <w:t>.</w:t>
      </w:r>
      <w:r w:rsidRPr="0D4DC5B6">
        <w:rPr>
          <w:rFonts w:ascii="Times New Roman" w:eastAsia="Times New Roman" w:hAnsi="Times New Roman" w:cs="Times New Roman"/>
          <w:b/>
          <w:bCs/>
          <w:color w:val="auto"/>
          <w:sz w:val="24"/>
          <w:szCs w:val="24"/>
        </w:rPr>
        <w:t xml:space="preserve"> Ülevaade </w:t>
      </w:r>
      <w:proofErr w:type="spellStart"/>
      <w:r w:rsidRPr="0D4DC5B6">
        <w:rPr>
          <w:rFonts w:ascii="Times New Roman" w:eastAsia="Times New Roman" w:hAnsi="Times New Roman" w:cs="Times New Roman"/>
          <w:b/>
          <w:bCs/>
          <w:color w:val="auto"/>
          <w:sz w:val="24"/>
          <w:szCs w:val="24"/>
        </w:rPr>
        <w:t>IMERAst</w:t>
      </w:r>
      <w:proofErr w:type="spellEnd"/>
    </w:p>
    <w:p w14:paraId="0A62E1F2" w14:textId="77777777" w:rsidR="00117982" w:rsidRDefault="00117982" w:rsidP="00BD215E">
      <w:pPr>
        <w:spacing w:after="0"/>
        <w:jc w:val="both"/>
      </w:pPr>
    </w:p>
    <w:p w14:paraId="16A1B42B" w14:textId="06C14878" w:rsidR="00EA7CE3" w:rsidRDefault="00EA7CE3" w:rsidP="00EA7CE3">
      <w:pPr>
        <w:jc w:val="both"/>
        <w:rPr>
          <w:rFonts w:ascii="Times New Roman" w:eastAsia="Times New Roman" w:hAnsi="Times New Roman" w:cs="Times New Roman"/>
          <w:sz w:val="24"/>
          <w:szCs w:val="24"/>
        </w:rPr>
      </w:pPr>
      <w:r w:rsidRPr="004D7D21">
        <w:rPr>
          <w:rFonts w:ascii="Times New Roman" w:eastAsia="Times New Roman" w:hAnsi="Times New Roman" w:cs="Times New Roman"/>
          <w:sz w:val="24"/>
          <w:szCs w:val="24"/>
        </w:rPr>
        <w:t xml:space="preserve">IMERA on Euroopa Liidu uus horisontaalne </w:t>
      </w:r>
      <w:proofErr w:type="spellStart"/>
      <w:r w:rsidRPr="004D7D21">
        <w:rPr>
          <w:rFonts w:ascii="Times New Roman" w:eastAsia="Times New Roman" w:hAnsi="Times New Roman" w:cs="Times New Roman"/>
          <w:sz w:val="24"/>
          <w:szCs w:val="24"/>
        </w:rPr>
        <w:t>kriisi</w:t>
      </w:r>
      <w:r w:rsidR="00C92C56">
        <w:rPr>
          <w:rFonts w:ascii="Times New Roman" w:eastAsia="Times New Roman" w:hAnsi="Times New Roman" w:cs="Times New Roman"/>
          <w:sz w:val="24"/>
          <w:szCs w:val="24"/>
        </w:rPr>
        <w:t>ohje</w:t>
      </w:r>
      <w:r w:rsidRPr="004D7D21">
        <w:rPr>
          <w:rFonts w:ascii="Times New Roman" w:eastAsia="Times New Roman" w:hAnsi="Times New Roman" w:cs="Times New Roman"/>
          <w:sz w:val="24"/>
          <w:szCs w:val="24"/>
        </w:rPr>
        <w:t>raamistik</w:t>
      </w:r>
      <w:proofErr w:type="spellEnd"/>
      <w:r w:rsidRPr="004D7D21">
        <w:rPr>
          <w:rFonts w:ascii="Times New Roman" w:eastAsia="Times New Roman" w:hAnsi="Times New Roman" w:cs="Times New Roman"/>
          <w:sz w:val="24"/>
          <w:szCs w:val="24"/>
        </w:rPr>
        <w:t>, mis on loodud COVID-19 pandeemiast ja hilisematest geopoliitilistest kriisidest (n</w:t>
      </w:r>
      <w:r>
        <w:rPr>
          <w:rFonts w:ascii="Times New Roman" w:eastAsia="Times New Roman" w:hAnsi="Times New Roman" w:cs="Times New Roman"/>
          <w:sz w:val="24"/>
          <w:szCs w:val="24"/>
        </w:rPr>
        <w:t>äiteks</w:t>
      </w:r>
      <w:r w:rsidRPr="004D7D21">
        <w:rPr>
          <w:rFonts w:ascii="Times New Roman" w:eastAsia="Times New Roman" w:hAnsi="Times New Roman" w:cs="Times New Roman"/>
          <w:sz w:val="24"/>
          <w:szCs w:val="24"/>
        </w:rPr>
        <w:t xml:space="preserve"> Venemaa sõda Ukraina vastu) saadud õppetundide</w:t>
      </w:r>
      <w:r w:rsidR="00912CDC">
        <w:rPr>
          <w:rFonts w:ascii="Times New Roman" w:eastAsia="Times New Roman" w:hAnsi="Times New Roman" w:cs="Times New Roman"/>
          <w:sz w:val="24"/>
          <w:szCs w:val="24"/>
        </w:rPr>
        <w:t xml:space="preserve"> </w:t>
      </w:r>
      <w:r w:rsidR="00C505C3">
        <w:rPr>
          <w:rFonts w:ascii="Times New Roman" w:eastAsia="Times New Roman" w:hAnsi="Times New Roman" w:cs="Times New Roman"/>
          <w:sz w:val="24"/>
          <w:szCs w:val="24"/>
        </w:rPr>
        <w:t>põhja</w:t>
      </w:r>
      <w:r w:rsidR="00912CDC">
        <w:rPr>
          <w:rFonts w:ascii="Times New Roman" w:eastAsia="Times New Roman" w:hAnsi="Times New Roman" w:cs="Times New Roman"/>
          <w:sz w:val="24"/>
          <w:szCs w:val="24"/>
        </w:rPr>
        <w:t>l</w:t>
      </w:r>
      <w:r w:rsidRPr="004D7D21">
        <w:rPr>
          <w:rFonts w:ascii="Times New Roman" w:eastAsia="Times New Roman" w:hAnsi="Times New Roman" w:cs="Times New Roman"/>
          <w:sz w:val="24"/>
          <w:szCs w:val="24"/>
        </w:rPr>
        <w:t xml:space="preserve">. IMERA eesmärk on kaitsta siseturu toimimist </w:t>
      </w:r>
      <w:r w:rsidR="0056232B">
        <w:rPr>
          <w:rFonts w:ascii="Times New Roman" w:eastAsia="Times New Roman" w:hAnsi="Times New Roman" w:cs="Times New Roman"/>
          <w:sz w:val="24"/>
          <w:szCs w:val="24"/>
        </w:rPr>
        <w:t xml:space="preserve">ulatuslike </w:t>
      </w:r>
      <w:r w:rsidRPr="004D7D21">
        <w:rPr>
          <w:rFonts w:ascii="Times New Roman" w:eastAsia="Times New Roman" w:hAnsi="Times New Roman" w:cs="Times New Roman"/>
          <w:sz w:val="24"/>
          <w:szCs w:val="24"/>
        </w:rPr>
        <w:t xml:space="preserve">kriiside ajal ja tugevdada selle struktuurset vastupanuvõimet. </w:t>
      </w:r>
    </w:p>
    <w:p w14:paraId="51F7AC70" w14:textId="415A47A1" w:rsidR="00EA7CE3" w:rsidRDefault="00EA7CE3" w:rsidP="00BD215E">
      <w:pPr>
        <w:spacing w:after="0"/>
        <w:jc w:val="both"/>
        <w:rPr>
          <w:rFonts w:ascii="Times New Roman" w:eastAsia="Times New Roman" w:hAnsi="Times New Roman" w:cs="Times New Roman"/>
          <w:sz w:val="24"/>
          <w:szCs w:val="24"/>
        </w:rPr>
      </w:pPr>
      <w:r w:rsidRPr="004D7D21">
        <w:rPr>
          <w:rFonts w:ascii="Times New Roman" w:eastAsia="Times New Roman" w:hAnsi="Times New Roman" w:cs="Times New Roman"/>
          <w:sz w:val="24"/>
          <w:szCs w:val="24"/>
        </w:rPr>
        <w:lastRenderedPageBreak/>
        <w:t xml:space="preserve">IMERA ei asenda </w:t>
      </w:r>
      <w:r w:rsidR="00C509FB" w:rsidRPr="004D7D21">
        <w:rPr>
          <w:rFonts w:ascii="Times New Roman" w:eastAsia="Times New Roman" w:hAnsi="Times New Roman" w:cs="Times New Roman"/>
          <w:sz w:val="24"/>
          <w:szCs w:val="24"/>
        </w:rPr>
        <w:t>valdkondlik</w:t>
      </w:r>
      <w:r w:rsidR="00C509FB">
        <w:rPr>
          <w:rFonts w:ascii="Times New Roman" w:eastAsia="Times New Roman" w:hAnsi="Times New Roman" w:cs="Times New Roman"/>
          <w:sz w:val="24"/>
          <w:szCs w:val="24"/>
        </w:rPr>
        <w:t>e</w:t>
      </w:r>
      <w:r w:rsidRPr="004D7D21">
        <w:rPr>
          <w:rFonts w:ascii="Times New Roman" w:eastAsia="Times New Roman" w:hAnsi="Times New Roman" w:cs="Times New Roman"/>
          <w:sz w:val="24"/>
          <w:szCs w:val="24"/>
        </w:rPr>
        <w:t xml:space="preserve"> erimehhanisme</w:t>
      </w:r>
      <w:r w:rsidR="005C1DF7">
        <w:rPr>
          <w:rFonts w:ascii="Times New Roman" w:eastAsia="Times New Roman" w:hAnsi="Times New Roman" w:cs="Times New Roman"/>
          <w:sz w:val="24"/>
          <w:szCs w:val="24"/>
        </w:rPr>
        <w:t xml:space="preserve"> ega asutusi</w:t>
      </w:r>
      <w:r w:rsidR="00DE128E">
        <w:rPr>
          <w:rFonts w:ascii="Times New Roman" w:eastAsia="Times New Roman" w:hAnsi="Times New Roman" w:cs="Times New Roman"/>
          <w:sz w:val="24"/>
          <w:szCs w:val="24"/>
        </w:rPr>
        <w:t>,</w:t>
      </w:r>
      <w:r w:rsidRPr="004D7D21">
        <w:rPr>
          <w:rFonts w:ascii="Times New Roman" w:eastAsia="Times New Roman" w:hAnsi="Times New Roman" w:cs="Times New Roman"/>
          <w:sz w:val="24"/>
          <w:szCs w:val="24"/>
        </w:rPr>
        <w:t xml:space="preserve"> nagu</w:t>
      </w:r>
      <w:r w:rsidR="00A90C6F">
        <w:rPr>
          <w:rFonts w:ascii="Times New Roman" w:eastAsia="Times New Roman" w:hAnsi="Times New Roman" w:cs="Times New Roman"/>
          <w:sz w:val="24"/>
          <w:szCs w:val="24"/>
        </w:rPr>
        <w:t xml:space="preserve"> </w:t>
      </w:r>
      <w:r w:rsidR="007A1A61">
        <w:rPr>
          <w:rFonts w:ascii="Times New Roman" w:eastAsia="Times New Roman" w:hAnsi="Times New Roman" w:cs="Times New Roman"/>
          <w:sz w:val="24"/>
          <w:szCs w:val="24"/>
        </w:rPr>
        <w:t>terviselase</w:t>
      </w:r>
      <w:r w:rsidR="00A90C6F">
        <w:rPr>
          <w:rFonts w:ascii="Times New Roman" w:eastAsia="Times New Roman" w:hAnsi="Times New Roman" w:cs="Times New Roman"/>
          <w:sz w:val="24"/>
          <w:szCs w:val="24"/>
        </w:rPr>
        <w:t xml:space="preserve"> hädaolukorra valmisoleku ja reageerimise amet</w:t>
      </w:r>
      <w:r w:rsidRPr="004D7D21">
        <w:rPr>
          <w:rFonts w:ascii="Times New Roman" w:eastAsia="Times New Roman" w:hAnsi="Times New Roman" w:cs="Times New Roman"/>
          <w:sz w:val="24"/>
          <w:szCs w:val="24"/>
        </w:rPr>
        <w:t xml:space="preserve"> HERA</w:t>
      </w:r>
      <w:r w:rsidR="005F4977">
        <w:rPr>
          <w:rStyle w:val="Allmrkuseviide"/>
          <w:rFonts w:ascii="Times New Roman" w:eastAsia="Times New Roman" w:hAnsi="Times New Roman" w:cs="Times New Roman"/>
          <w:sz w:val="24"/>
          <w:szCs w:val="24"/>
        </w:rPr>
        <w:footnoteReference w:id="6"/>
      </w:r>
      <w:r w:rsidRPr="004D7D21">
        <w:rPr>
          <w:rFonts w:ascii="Times New Roman" w:eastAsia="Times New Roman" w:hAnsi="Times New Roman" w:cs="Times New Roman"/>
          <w:sz w:val="24"/>
          <w:szCs w:val="24"/>
        </w:rPr>
        <w:t xml:space="preserve">, </w:t>
      </w:r>
      <w:r w:rsidR="007A1A61" w:rsidRPr="007A1A61">
        <w:rPr>
          <w:rFonts w:ascii="Times New Roman" w:eastAsia="Times New Roman" w:hAnsi="Times New Roman" w:cs="Times New Roman"/>
          <w:sz w:val="24"/>
          <w:szCs w:val="24"/>
        </w:rPr>
        <w:t>toiduga kindlustatuse kriisimehhanism</w:t>
      </w:r>
      <w:r w:rsidR="007A1A61">
        <w:rPr>
          <w:rFonts w:ascii="Times New Roman" w:eastAsia="Times New Roman" w:hAnsi="Times New Roman" w:cs="Times New Roman"/>
          <w:sz w:val="24"/>
          <w:szCs w:val="24"/>
        </w:rPr>
        <w:t xml:space="preserve"> </w:t>
      </w:r>
      <w:r w:rsidRPr="004D7D21">
        <w:rPr>
          <w:rFonts w:ascii="Times New Roman" w:eastAsia="Times New Roman" w:hAnsi="Times New Roman" w:cs="Times New Roman"/>
          <w:sz w:val="24"/>
          <w:szCs w:val="24"/>
        </w:rPr>
        <w:t>EFSCM</w:t>
      </w:r>
      <w:r w:rsidR="005F4977">
        <w:rPr>
          <w:rStyle w:val="Allmrkuseviide"/>
          <w:rFonts w:ascii="Times New Roman" w:eastAsia="Times New Roman" w:hAnsi="Times New Roman" w:cs="Times New Roman"/>
          <w:sz w:val="24"/>
          <w:szCs w:val="24"/>
        </w:rPr>
        <w:footnoteReference w:id="7"/>
      </w:r>
      <w:r w:rsidRPr="004D7D21">
        <w:rPr>
          <w:rFonts w:ascii="Times New Roman" w:eastAsia="Times New Roman" w:hAnsi="Times New Roman" w:cs="Times New Roman"/>
          <w:sz w:val="24"/>
          <w:szCs w:val="24"/>
        </w:rPr>
        <w:t xml:space="preserve">, </w:t>
      </w:r>
      <w:r w:rsidR="00582DF9" w:rsidRPr="00582DF9">
        <w:rPr>
          <w:rFonts w:ascii="Times New Roman" w:eastAsia="Times New Roman" w:hAnsi="Times New Roman" w:cs="Times New Roman"/>
          <w:sz w:val="24"/>
          <w:szCs w:val="24"/>
        </w:rPr>
        <w:t xml:space="preserve">kriisidele poliitilise reageerimise kord </w:t>
      </w:r>
      <w:r w:rsidRPr="004D7D21">
        <w:rPr>
          <w:rFonts w:ascii="Times New Roman" w:eastAsia="Times New Roman" w:hAnsi="Times New Roman" w:cs="Times New Roman"/>
          <w:sz w:val="24"/>
          <w:szCs w:val="24"/>
        </w:rPr>
        <w:t>IPCR</w:t>
      </w:r>
      <w:r w:rsidR="005F4977">
        <w:rPr>
          <w:rStyle w:val="Allmrkuseviide"/>
          <w:rFonts w:ascii="Times New Roman" w:eastAsia="Times New Roman" w:hAnsi="Times New Roman" w:cs="Times New Roman"/>
          <w:sz w:val="24"/>
          <w:szCs w:val="24"/>
        </w:rPr>
        <w:footnoteReference w:id="8"/>
      </w:r>
      <w:r w:rsidRPr="004D7D21">
        <w:rPr>
          <w:rFonts w:ascii="Times New Roman" w:eastAsia="Times New Roman" w:hAnsi="Times New Roman" w:cs="Times New Roman"/>
          <w:sz w:val="24"/>
          <w:szCs w:val="24"/>
        </w:rPr>
        <w:t>, Schengeni piirieeskirjad</w:t>
      </w:r>
      <w:r w:rsidR="005F4977">
        <w:rPr>
          <w:rFonts w:ascii="Times New Roman" w:eastAsia="Times New Roman" w:hAnsi="Times New Roman" w:cs="Times New Roman"/>
          <w:sz w:val="24"/>
          <w:szCs w:val="24"/>
        </w:rPr>
        <w:t xml:space="preserve"> (</w:t>
      </w:r>
      <w:r w:rsidR="005F4977" w:rsidRPr="000C2C0F">
        <w:rPr>
          <w:rFonts w:ascii="Times New Roman" w:eastAsia="Times New Roman" w:hAnsi="Times New Roman" w:cs="Times New Roman"/>
          <w:sz w:val="24"/>
          <w:szCs w:val="24"/>
        </w:rPr>
        <w:t xml:space="preserve">Schengen </w:t>
      </w:r>
      <w:proofErr w:type="spellStart"/>
      <w:r w:rsidR="005F4977" w:rsidRPr="000C2C0F">
        <w:rPr>
          <w:rFonts w:ascii="Times New Roman" w:eastAsia="Times New Roman" w:hAnsi="Times New Roman" w:cs="Times New Roman"/>
          <w:sz w:val="24"/>
          <w:szCs w:val="24"/>
        </w:rPr>
        <w:t>Borders</w:t>
      </w:r>
      <w:proofErr w:type="spellEnd"/>
      <w:r w:rsidR="005F4977" w:rsidRPr="000C2C0F">
        <w:rPr>
          <w:rFonts w:ascii="Times New Roman" w:eastAsia="Times New Roman" w:hAnsi="Times New Roman" w:cs="Times New Roman"/>
          <w:sz w:val="24"/>
          <w:szCs w:val="24"/>
        </w:rPr>
        <w:t xml:space="preserve"> Code</w:t>
      </w:r>
      <w:r w:rsidR="005F4977">
        <w:rPr>
          <w:rFonts w:ascii="Times New Roman" w:eastAsia="Times New Roman" w:hAnsi="Times New Roman" w:cs="Times New Roman"/>
          <w:sz w:val="24"/>
          <w:szCs w:val="24"/>
        </w:rPr>
        <w:t>)</w:t>
      </w:r>
      <w:r w:rsidR="0070535B">
        <w:rPr>
          <w:rFonts w:ascii="Times New Roman" w:eastAsia="Times New Roman" w:hAnsi="Times New Roman" w:cs="Times New Roman"/>
          <w:sz w:val="24"/>
          <w:szCs w:val="24"/>
        </w:rPr>
        <w:t>,</w:t>
      </w:r>
      <w:r w:rsidR="005F4977">
        <w:rPr>
          <w:rFonts w:ascii="Times New Roman" w:eastAsia="Times New Roman" w:hAnsi="Times New Roman" w:cs="Times New Roman"/>
          <w:sz w:val="24"/>
          <w:szCs w:val="24"/>
        </w:rPr>
        <w:t xml:space="preserve"> </w:t>
      </w:r>
      <w:r w:rsidRPr="004D7D21">
        <w:rPr>
          <w:rFonts w:ascii="Times New Roman" w:eastAsia="Times New Roman" w:hAnsi="Times New Roman" w:cs="Times New Roman"/>
          <w:sz w:val="24"/>
          <w:szCs w:val="24"/>
        </w:rPr>
        <w:t>ega transpordi hädaolukorra mehhanism</w:t>
      </w:r>
      <w:r w:rsidR="00CD4656">
        <w:rPr>
          <w:rFonts w:ascii="Times New Roman" w:eastAsia="Times New Roman" w:hAnsi="Times New Roman" w:cs="Times New Roman"/>
          <w:sz w:val="24"/>
          <w:szCs w:val="24"/>
        </w:rPr>
        <w:t>i</w:t>
      </w:r>
      <w:r w:rsidRPr="004D7D21">
        <w:rPr>
          <w:rFonts w:ascii="Times New Roman" w:eastAsia="Times New Roman" w:hAnsi="Times New Roman" w:cs="Times New Roman"/>
          <w:sz w:val="24"/>
          <w:szCs w:val="24"/>
        </w:rPr>
        <w:t xml:space="preserve">. Selle asemel loob IMERA vajaliku kihi, et siduda </w:t>
      </w:r>
      <w:r w:rsidRPr="00274A48">
        <w:rPr>
          <w:rFonts w:ascii="Times New Roman" w:eastAsia="Times New Roman" w:hAnsi="Times New Roman" w:cs="Times New Roman"/>
          <w:sz w:val="24"/>
          <w:szCs w:val="24"/>
        </w:rPr>
        <w:t xml:space="preserve">need </w:t>
      </w:r>
      <w:r w:rsidR="00E83B0C" w:rsidRPr="00274A48">
        <w:rPr>
          <w:rFonts w:ascii="Times New Roman" w:eastAsia="Times New Roman" w:hAnsi="Times New Roman" w:cs="Times New Roman"/>
          <w:sz w:val="24"/>
          <w:szCs w:val="24"/>
        </w:rPr>
        <w:t>mehhanismid</w:t>
      </w:r>
      <w:r w:rsidR="000F414C" w:rsidRPr="00274A48">
        <w:rPr>
          <w:rFonts w:ascii="Times New Roman" w:eastAsia="Times New Roman" w:hAnsi="Times New Roman" w:cs="Times New Roman"/>
          <w:sz w:val="24"/>
          <w:szCs w:val="24"/>
        </w:rPr>
        <w:t xml:space="preserve"> ja </w:t>
      </w:r>
      <w:r w:rsidR="0056232B" w:rsidRPr="00274A48">
        <w:rPr>
          <w:rFonts w:ascii="Times New Roman" w:eastAsia="Times New Roman" w:hAnsi="Times New Roman" w:cs="Times New Roman"/>
          <w:sz w:val="24"/>
          <w:szCs w:val="24"/>
        </w:rPr>
        <w:t>struktuurid</w:t>
      </w:r>
      <w:r w:rsidR="00E83B0C" w:rsidRPr="00274A48">
        <w:rPr>
          <w:rFonts w:ascii="Times New Roman" w:eastAsia="Times New Roman" w:hAnsi="Times New Roman" w:cs="Times New Roman"/>
          <w:sz w:val="24"/>
          <w:szCs w:val="24"/>
        </w:rPr>
        <w:t xml:space="preserve"> </w:t>
      </w:r>
      <w:r w:rsidRPr="00274A48">
        <w:rPr>
          <w:rFonts w:ascii="Times New Roman" w:eastAsia="Times New Roman" w:hAnsi="Times New Roman" w:cs="Times New Roman"/>
          <w:sz w:val="24"/>
          <w:szCs w:val="24"/>
        </w:rPr>
        <w:t xml:space="preserve">omavahel paremini kokku, võimaldades kiiremat </w:t>
      </w:r>
      <w:r w:rsidR="003D7546" w:rsidRPr="00274A48">
        <w:rPr>
          <w:rFonts w:ascii="Times New Roman" w:eastAsia="Times New Roman" w:hAnsi="Times New Roman" w:cs="Times New Roman"/>
          <w:sz w:val="24"/>
          <w:szCs w:val="24"/>
        </w:rPr>
        <w:t>teabevahetust</w:t>
      </w:r>
      <w:r w:rsidR="0056232B" w:rsidRPr="00274A48">
        <w:rPr>
          <w:rFonts w:ascii="Times New Roman" w:eastAsia="Times New Roman" w:hAnsi="Times New Roman" w:cs="Times New Roman"/>
          <w:sz w:val="24"/>
          <w:szCs w:val="24"/>
        </w:rPr>
        <w:t xml:space="preserve"> </w:t>
      </w:r>
      <w:r w:rsidRPr="00274A48">
        <w:rPr>
          <w:rFonts w:ascii="Times New Roman" w:eastAsia="Times New Roman" w:hAnsi="Times New Roman" w:cs="Times New Roman"/>
          <w:sz w:val="24"/>
          <w:szCs w:val="24"/>
        </w:rPr>
        <w:t>ja otsustusmehhanisme,</w:t>
      </w:r>
      <w:r w:rsidRPr="004D7D21">
        <w:rPr>
          <w:rFonts w:ascii="Times New Roman" w:eastAsia="Times New Roman" w:hAnsi="Times New Roman" w:cs="Times New Roman"/>
          <w:sz w:val="24"/>
          <w:szCs w:val="24"/>
        </w:rPr>
        <w:t xml:space="preserve"> eriti valdkondades, kus </w:t>
      </w:r>
      <w:r w:rsidR="002B1462">
        <w:rPr>
          <w:rFonts w:ascii="Times New Roman" w:eastAsia="Times New Roman" w:hAnsi="Times New Roman" w:cs="Times New Roman"/>
          <w:sz w:val="24"/>
          <w:szCs w:val="24"/>
        </w:rPr>
        <w:t xml:space="preserve">üksikute </w:t>
      </w:r>
      <w:r w:rsidR="003D7546">
        <w:rPr>
          <w:rFonts w:ascii="Times New Roman" w:eastAsia="Times New Roman" w:hAnsi="Times New Roman" w:cs="Times New Roman"/>
          <w:sz w:val="24"/>
          <w:szCs w:val="24"/>
        </w:rPr>
        <w:t>liikmesriikide</w:t>
      </w:r>
      <w:r w:rsidRPr="004D7D21">
        <w:rPr>
          <w:rFonts w:ascii="Times New Roman" w:eastAsia="Times New Roman" w:hAnsi="Times New Roman" w:cs="Times New Roman"/>
          <w:sz w:val="24"/>
          <w:szCs w:val="24"/>
        </w:rPr>
        <w:t xml:space="preserve"> tegevus või reageerimine võib muutuda vastuoluliseks ja takistada </w:t>
      </w:r>
      <w:r w:rsidR="005F4977">
        <w:rPr>
          <w:rFonts w:ascii="Times New Roman" w:eastAsia="Times New Roman" w:hAnsi="Times New Roman" w:cs="Times New Roman"/>
          <w:sz w:val="24"/>
          <w:szCs w:val="24"/>
        </w:rPr>
        <w:t>siseturu toimimist kriisi ajal</w:t>
      </w:r>
      <w:r>
        <w:rPr>
          <w:rFonts w:ascii="Times New Roman" w:eastAsia="Times New Roman" w:hAnsi="Times New Roman" w:cs="Times New Roman"/>
          <w:sz w:val="24"/>
          <w:szCs w:val="24"/>
        </w:rPr>
        <w:t xml:space="preserve">. </w:t>
      </w:r>
    </w:p>
    <w:p w14:paraId="688494D4" w14:textId="77777777" w:rsidR="00206720" w:rsidRDefault="00206720" w:rsidP="00BD215E">
      <w:pPr>
        <w:spacing w:after="0"/>
        <w:jc w:val="both"/>
        <w:rPr>
          <w:rFonts w:ascii="Times New Roman" w:eastAsia="Times New Roman" w:hAnsi="Times New Roman" w:cs="Times New Roman"/>
          <w:sz w:val="24"/>
          <w:szCs w:val="24"/>
        </w:rPr>
      </w:pPr>
    </w:p>
    <w:p w14:paraId="289E75AE" w14:textId="1A007FA4" w:rsidR="00206720" w:rsidRDefault="00206720" w:rsidP="00206720">
      <w:pPr>
        <w:spacing w:line="276" w:lineRule="auto"/>
        <w:jc w:val="both"/>
        <w:rPr>
          <w:rFonts w:ascii="Times New Roman" w:hAnsi="Times New Roman" w:cs="Times New Roman"/>
          <w:sz w:val="24"/>
          <w:szCs w:val="24"/>
        </w:rPr>
      </w:pPr>
      <w:r w:rsidRPr="00FD284B">
        <w:rPr>
          <w:rFonts w:ascii="Times New Roman" w:hAnsi="Times New Roman" w:cs="Times New Roman"/>
          <w:sz w:val="24"/>
          <w:szCs w:val="24"/>
        </w:rPr>
        <w:t xml:space="preserve">IMERA kohaldamisala katab suure osa siseturuga seotud liikumisvabadusest. See tähendab, et </w:t>
      </w:r>
      <w:r w:rsidR="00F23153">
        <w:rPr>
          <w:rFonts w:ascii="Times New Roman" w:hAnsi="Times New Roman" w:cs="Times New Roman"/>
          <w:sz w:val="24"/>
          <w:szCs w:val="24"/>
        </w:rPr>
        <w:t xml:space="preserve">üldreeglina kuuluvad </w:t>
      </w:r>
      <w:r w:rsidRPr="00FD284B">
        <w:rPr>
          <w:rFonts w:ascii="Times New Roman" w:hAnsi="Times New Roman" w:cs="Times New Roman"/>
          <w:sz w:val="24"/>
          <w:szCs w:val="24"/>
        </w:rPr>
        <w:t>IMERA reguleerimisalasse kõik kaubad ja teenused, mis liiguvad ELi siseturul, samuti inimese</w:t>
      </w:r>
      <w:r w:rsidR="00465853">
        <w:rPr>
          <w:rFonts w:ascii="Times New Roman" w:hAnsi="Times New Roman" w:cs="Times New Roman"/>
          <w:sz w:val="24"/>
          <w:szCs w:val="24"/>
        </w:rPr>
        <w:t>d</w:t>
      </w:r>
      <w:r w:rsidRPr="00FD284B">
        <w:rPr>
          <w:rFonts w:ascii="Times New Roman" w:hAnsi="Times New Roman" w:cs="Times New Roman"/>
          <w:sz w:val="24"/>
          <w:szCs w:val="24"/>
        </w:rPr>
        <w:t xml:space="preserve"> – sealhulgas töötaja</w:t>
      </w:r>
      <w:r w:rsidR="00465853">
        <w:rPr>
          <w:rFonts w:ascii="Times New Roman" w:hAnsi="Times New Roman" w:cs="Times New Roman"/>
          <w:sz w:val="24"/>
          <w:szCs w:val="24"/>
        </w:rPr>
        <w:t>d, kes</w:t>
      </w:r>
      <w:r w:rsidRPr="00FD284B">
        <w:rPr>
          <w:rFonts w:ascii="Times New Roman" w:hAnsi="Times New Roman" w:cs="Times New Roman"/>
          <w:sz w:val="24"/>
          <w:szCs w:val="24"/>
        </w:rPr>
        <w:t xml:space="preserve"> lii</w:t>
      </w:r>
      <w:r w:rsidR="00465853">
        <w:rPr>
          <w:rFonts w:ascii="Times New Roman" w:hAnsi="Times New Roman" w:cs="Times New Roman"/>
          <w:sz w:val="24"/>
          <w:szCs w:val="24"/>
        </w:rPr>
        <w:t>guvad</w:t>
      </w:r>
      <w:r w:rsidRPr="00FD284B">
        <w:rPr>
          <w:rFonts w:ascii="Times New Roman" w:hAnsi="Times New Roman" w:cs="Times New Roman"/>
          <w:sz w:val="24"/>
          <w:szCs w:val="24"/>
        </w:rPr>
        <w:t xml:space="preserve"> liikmesriikide vahel. Praktikas hõlmab see näiteks tootmisseadmeid, tööstustooteid, logistikateenuseid, side- ja IT-teenuseid, aga ka töötajaid, kes on seotud kriitiliste teenuste osutamise või kaupade tootmise ja tarnimisega. IMERA eesmärk on tagada, et nende kaupade, teenuste ja töötajate liikumine ei katkeks ka tõsiste kriiside ajal – olgu selleks loodusõnnetus, tervishoiualane hädaolukord või geopoliitiline konflikt.</w:t>
      </w:r>
    </w:p>
    <w:p w14:paraId="21014D22" w14:textId="471B305F" w:rsidR="00206720" w:rsidRDefault="00206720" w:rsidP="00206720">
      <w:pPr>
        <w:spacing w:line="276" w:lineRule="auto"/>
        <w:jc w:val="both"/>
        <w:rPr>
          <w:rFonts w:ascii="Times New Roman" w:eastAsia="Times New Roman" w:hAnsi="Times New Roman" w:cs="Times New Roman"/>
          <w:sz w:val="24"/>
          <w:szCs w:val="24"/>
        </w:rPr>
      </w:pPr>
      <w:r w:rsidRPr="00FD284B">
        <w:rPr>
          <w:rFonts w:ascii="Times New Roman" w:eastAsia="Times New Roman" w:hAnsi="Times New Roman" w:cs="Times New Roman"/>
          <w:sz w:val="24"/>
          <w:szCs w:val="24"/>
        </w:rPr>
        <w:t xml:space="preserve">Samas on </w:t>
      </w:r>
      <w:proofErr w:type="spellStart"/>
      <w:r w:rsidRPr="00FD284B">
        <w:rPr>
          <w:rFonts w:ascii="Times New Roman" w:eastAsia="Times New Roman" w:hAnsi="Times New Roman" w:cs="Times New Roman"/>
          <w:sz w:val="24"/>
          <w:szCs w:val="24"/>
        </w:rPr>
        <w:t>IMERA</w:t>
      </w:r>
      <w:r w:rsidR="00E27446">
        <w:rPr>
          <w:rFonts w:ascii="Times New Roman" w:eastAsia="Times New Roman" w:hAnsi="Times New Roman" w:cs="Times New Roman"/>
          <w:sz w:val="24"/>
          <w:szCs w:val="24"/>
        </w:rPr>
        <w:t>s</w:t>
      </w:r>
      <w:proofErr w:type="spellEnd"/>
      <w:r w:rsidRPr="00FD284B">
        <w:rPr>
          <w:rFonts w:ascii="Times New Roman" w:eastAsia="Times New Roman" w:hAnsi="Times New Roman" w:cs="Times New Roman"/>
          <w:sz w:val="24"/>
          <w:szCs w:val="24"/>
        </w:rPr>
        <w:t xml:space="preserve"> selgelt loetletud ka teatud valdkonnad, mida see </w:t>
      </w:r>
      <w:r w:rsidR="0060547A">
        <w:rPr>
          <w:rFonts w:ascii="Times New Roman" w:eastAsia="Times New Roman" w:hAnsi="Times New Roman" w:cs="Times New Roman"/>
          <w:sz w:val="24"/>
          <w:szCs w:val="24"/>
        </w:rPr>
        <w:t xml:space="preserve">raamistik </w:t>
      </w:r>
      <w:r w:rsidRPr="00FD284B">
        <w:rPr>
          <w:rFonts w:ascii="Times New Roman" w:eastAsia="Times New Roman" w:hAnsi="Times New Roman" w:cs="Times New Roman"/>
          <w:sz w:val="24"/>
          <w:szCs w:val="24"/>
        </w:rPr>
        <w:t xml:space="preserve">otseselt ei reguleeri. Nendeks on </w:t>
      </w:r>
      <w:proofErr w:type="spellStart"/>
      <w:r w:rsidRPr="00FD284B">
        <w:rPr>
          <w:rFonts w:ascii="Times New Roman" w:eastAsia="Times New Roman" w:hAnsi="Times New Roman" w:cs="Times New Roman"/>
          <w:sz w:val="24"/>
          <w:szCs w:val="24"/>
        </w:rPr>
        <w:t>finantsteenused</w:t>
      </w:r>
      <w:proofErr w:type="spellEnd"/>
      <w:r w:rsidRPr="00FD284B">
        <w:rPr>
          <w:rFonts w:ascii="Times New Roman" w:eastAsia="Times New Roman" w:hAnsi="Times New Roman" w:cs="Times New Roman"/>
          <w:sz w:val="24"/>
          <w:szCs w:val="24"/>
        </w:rPr>
        <w:t xml:space="preserve"> (nt pangandus, kindlustus, investeerimisteenused) ja kapitali vaba liikumine, mis </w:t>
      </w:r>
      <w:r w:rsidR="00031A03">
        <w:rPr>
          <w:rFonts w:ascii="Times New Roman" w:eastAsia="Times New Roman" w:hAnsi="Times New Roman" w:cs="Times New Roman"/>
          <w:sz w:val="24"/>
          <w:szCs w:val="24"/>
        </w:rPr>
        <w:t>kuulu</w:t>
      </w:r>
      <w:r w:rsidR="00031A03" w:rsidRPr="00FD284B">
        <w:rPr>
          <w:rFonts w:ascii="Times New Roman" w:eastAsia="Times New Roman" w:hAnsi="Times New Roman" w:cs="Times New Roman"/>
          <w:sz w:val="24"/>
          <w:szCs w:val="24"/>
        </w:rPr>
        <w:t xml:space="preserve">vad </w:t>
      </w:r>
      <w:r w:rsidRPr="00FD284B">
        <w:rPr>
          <w:rFonts w:ascii="Times New Roman" w:eastAsia="Times New Roman" w:hAnsi="Times New Roman" w:cs="Times New Roman"/>
          <w:sz w:val="24"/>
          <w:szCs w:val="24"/>
        </w:rPr>
        <w:t xml:space="preserve">teiste ELi õigusaktide </w:t>
      </w:r>
      <w:r w:rsidR="00031A03">
        <w:rPr>
          <w:rFonts w:ascii="Times New Roman" w:eastAsia="Times New Roman" w:hAnsi="Times New Roman" w:cs="Times New Roman"/>
          <w:sz w:val="24"/>
          <w:szCs w:val="24"/>
        </w:rPr>
        <w:t>kohaldamisalasse</w:t>
      </w:r>
      <w:r w:rsidRPr="00FD284B">
        <w:rPr>
          <w:rFonts w:ascii="Times New Roman" w:eastAsia="Times New Roman" w:hAnsi="Times New Roman" w:cs="Times New Roman"/>
          <w:sz w:val="24"/>
          <w:szCs w:val="24"/>
        </w:rPr>
        <w:t xml:space="preserve">. Samuti ei kuulu IMERA kohaldamisalasse energia- ja kaitsetooted – näiteks elekter, maagaas, vedelkütused, relvad ja muu kaitsevarustus – kuna </w:t>
      </w:r>
      <w:r w:rsidR="00AA2ED9">
        <w:rPr>
          <w:rFonts w:ascii="Times New Roman" w:eastAsia="Times New Roman" w:hAnsi="Times New Roman" w:cs="Times New Roman"/>
          <w:sz w:val="24"/>
          <w:szCs w:val="24"/>
        </w:rPr>
        <w:t xml:space="preserve">neid </w:t>
      </w:r>
      <w:r w:rsidRPr="00FD284B">
        <w:rPr>
          <w:rFonts w:ascii="Times New Roman" w:eastAsia="Times New Roman" w:hAnsi="Times New Roman" w:cs="Times New Roman"/>
          <w:sz w:val="24"/>
          <w:szCs w:val="24"/>
        </w:rPr>
        <w:t xml:space="preserve">reguleerivad </w:t>
      </w:r>
      <w:r w:rsidR="00AA2ED9">
        <w:rPr>
          <w:rFonts w:ascii="Times New Roman" w:eastAsia="Times New Roman" w:hAnsi="Times New Roman" w:cs="Times New Roman"/>
          <w:sz w:val="24"/>
          <w:szCs w:val="24"/>
        </w:rPr>
        <w:t xml:space="preserve">eraldi </w:t>
      </w:r>
      <w:r w:rsidRPr="00FD284B">
        <w:rPr>
          <w:rFonts w:ascii="Times New Roman" w:eastAsia="Times New Roman" w:hAnsi="Times New Roman" w:cs="Times New Roman"/>
          <w:sz w:val="24"/>
          <w:szCs w:val="24"/>
        </w:rPr>
        <w:t xml:space="preserve">raamistikud. Lisaks on </w:t>
      </w:r>
      <w:r w:rsidR="00031A03">
        <w:rPr>
          <w:rFonts w:ascii="Times New Roman" w:eastAsia="Times New Roman" w:hAnsi="Times New Roman" w:cs="Times New Roman"/>
          <w:sz w:val="24"/>
          <w:szCs w:val="24"/>
        </w:rPr>
        <w:t>selle kohaldamisalast</w:t>
      </w:r>
      <w:r w:rsidR="00781826">
        <w:rPr>
          <w:rFonts w:ascii="Times New Roman" w:eastAsia="Times New Roman" w:hAnsi="Times New Roman" w:cs="Times New Roman"/>
          <w:sz w:val="24"/>
          <w:szCs w:val="24"/>
        </w:rPr>
        <w:t xml:space="preserve"> osaliselt</w:t>
      </w:r>
      <w:r w:rsidR="00031A03">
        <w:rPr>
          <w:rFonts w:ascii="Times New Roman" w:eastAsia="Times New Roman" w:hAnsi="Times New Roman" w:cs="Times New Roman"/>
          <w:sz w:val="24"/>
          <w:szCs w:val="24"/>
        </w:rPr>
        <w:t xml:space="preserve"> </w:t>
      </w:r>
      <w:r w:rsidRPr="00FD284B">
        <w:rPr>
          <w:rFonts w:ascii="Times New Roman" w:eastAsia="Times New Roman" w:hAnsi="Times New Roman" w:cs="Times New Roman"/>
          <w:sz w:val="24"/>
          <w:szCs w:val="24"/>
        </w:rPr>
        <w:t>väl</w:t>
      </w:r>
      <w:r w:rsidR="00031A03">
        <w:rPr>
          <w:rFonts w:ascii="Times New Roman" w:eastAsia="Times New Roman" w:hAnsi="Times New Roman" w:cs="Times New Roman"/>
          <w:sz w:val="24"/>
          <w:szCs w:val="24"/>
        </w:rPr>
        <w:t>ja jäe</w:t>
      </w:r>
      <w:r w:rsidRPr="00FD284B">
        <w:rPr>
          <w:rFonts w:ascii="Times New Roman" w:eastAsia="Times New Roman" w:hAnsi="Times New Roman" w:cs="Times New Roman"/>
          <w:sz w:val="24"/>
          <w:szCs w:val="24"/>
        </w:rPr>
        <w:t xml:space="preserve">tud ka need meditsiinilised tooted ja </w:t>
      </w:r>
      <w:proofErr w:type="spellStart"/>
      <w:r w:rsidRPr="00FD284B">
        <w:rPr>
          <w:rFonts w:ascii="Times New Roman" w:eastAsia="Times New Roman" w:hAnsi="Times New Roman" w:cs="Times New Roman"/>
          <w:sz w:val="24"/>
          <w:szCs w:val="24"/>
        </w:rPr>
        <w:t>vastumeetmed</w:t>
      </w:r>
      <w:proofErr w:type="spellEnd"/>
      <w:r w:rsidRPr="00FD284B">
        <w:rPr>
          <w:rFonts w:ascii="Times New Roman" w:eastAsia="Times New Roman" w:hAnsi="Times New Roman" w:cs="Times New Roman"/>
          <w:sz w:val="24"/>
          <w:szCs w:val="24"/>
        </w:rPr>
        <w:t xml:space="preserve">, mis </w:t>
      </w:r>
      <w:r w:rsidR="00B634AC">
        <w:rPr>
          <w:rFonts w:ascii="Times New Roman" w:eastAsia="Times New Roman" w:hAnsi="Times New Roman" w:cs="Times New Roman"/>
          <w:sz w:val="24"/>
          <w:szCs w:val="24"/>
        </w:rPr>
        <w:t>on</w:t>
      </w:r>
      <w:r w:rsidR="00B634AC" w:rsidRPr="00FD284B">
        <w:rPr>
          <w:rFonts w:ascii="Times New Roman" w:eastAsia="Times New Roman" w:hAnsi="Times New Roman" w:cs="Times New Roman"/>
          <w:sz w:val="24"/>
          <w:szCs w:val="24"/>
        </w:rPr>
        <w:t xml:space="preserve"> </w:t>
      </w:r>
      <w:r w:rsidRPr="00FD284B">
        <w:rPr>
          <w:rFonts w:ascii="Times New Roman" w:eastAsia="Times New Roman" w:hAnsi="Times New Roman" w:cs="Times New Roman"/>
          <w:sz w:val="24"/>
          <w:szCs w:val="24"/>
        </w:rPr>
        <w:t>juba HERA koordineeri</w:t>
      </w:r>
      <w:r w:rsidR="00B634AC">
        <w:rPr>
          <w:rFonts w:ascii="Times New Roman" w:eastAsia="Times New Roman" w:hAnsi="Times New Roman" w:cs="Times New Roman"/>
          <w:sz w:val="24"/>
          <w:szCs w:val="24"/>
        </w:rPr>
        <w:t>da</w:t>
      </w:r>
      <w:r w:rsidRPr="00FD284B">
        <w:rPr>
          <w:rFonts w:ascii="Times New Roman" w:eastAsia="Times New Roman" w:hAnsi="Times New Roman" w:cs="Times New Roman"/>
          <w:sz w:val="24"/>
          <w:szCs w:val="24"/>
        </w:rPr>
        <w:t xml:space="preserve"> – näiteks vaktsiinid</w:t>
      </w:r>
      <w:r w:rsidR="0060547A">
        <w:rPr>
          <w:rFonts w:ascii="Times New Roman" w:eastAsia="Times New Roman" w:hAnsi="Times New Roman" w:cs="Times New Roman"/>
          <w:sz w:val="24"/>
          <w:szCs w:val="24"/>
        </w:rPr>
        <w:t xml:space="preserve"> või</w:t>
      </w:r>
      <w:r w:rsidRPr="00FD284B">
        <w:rPr>
          <w:rFonts w:ascii="Times New Roman" w:eastAsia="Times New Roman" w:hAnsi="Times New Roman" w:cs="Times New Roman"/>
          <w:sz w:val="24"/>
          <w:szCs w:val="24"/>
        </w:rPr>
        <w:t xml:space="preserve"> anti</w:t>
      </w:r>
      <w:r w:rsidR="00F95729">
        <w:rPr>
          <w:rFonts w:ascii="Times New Roman" w:eastAsia="Times New Roman" w:hAnsi="Times New Roman" w:cs="Times New Roman"/>
          <w:sz w:val="24"/>
          <w:szCs w:val="24"/>
        </w:rPr>
        <w:t>doodid</w:t>
      </w:r>
      <w:r w:rsidRPr="00FD284B">
        <w:rPr>
          <w:rFonts w:ascii="Times New Roman" w:eastAsia="Times New Roman" w:hAnsi="Times New Roman" w:cs="Times New Roman"/>
          <w:sz w:val="24"/>
          <w:szCs w:val="24"/>
        </w:rPr>
        <w:t>.</w:t>
      </w:r>
    </w:p>
    <w:p w14:paraId="04038580" w14:textId="77777777" w:rsidR="007C2064" w:rsidRDefault="0086261A" w:rsidP="00206720">
      <w:pPr>
        <w:spacing w:line="276" w:lineRule="auto"/>
        <w:jc w:val="both"/>
        <w:rPr>
          <w:rFonts w:ascii="Times New Roman" w:eastAsia="Times New Roman" w:hAnsi="Times New Roman" w:cs="Times New Roman"/>
          <w:sz w:val="24"/>
          <w:szCs w:val="24"/>
        </w:rPr>
      </w:pPr>
      <w:r w:rsidRPr="0086261A">
        <w:rPr>
          <w:rFonts w:ascii="Times New Roman" w:eastAsia="Times New Roman" w:hAnsi="Times New Roman" w:cs="Times New Roman"/>
          <w:sz w:val="24"/>
          <w:szCs w:val="24"/>
        </w:rPr>
        <w:t xml:space="preserve">See ei tähenda siiski, et IMERA nende toodete või teenuste suhtes üldse ei kohalduks. Kuigi IMERA ei sätesta neile sektoritele konkreetseid tootenõudeid, vastavushindamise menetlusi või teenuseosutamise </w:t>
      </w:r>
      <w:proofErr w:type="spellStart"/>
      <w:r w:rsidRPr="0086261A">
        <w:rPr>
          <w:rFonts w:ascii="Times New Roman" w:eastAsia="Times New Roman" w:hAnsi="Times New Roman" w:cs="Times New Roman"/>
          <w:sz w:val="24"/>
          <w:szCs w:val="24"/>
        </w:rPr>
        <w:t>sisereegleid</w:t>
      </w:r>
      <w:proofErr w:type="spellEnd"/>
      <w:r w:rsidRPr="0086261A">
        <w:rPr>
          <w:rFonts w:ascii="Times New Roman" w:eastAsia="Times New Roman" w:hAnsi="Times New Roman" w:cs="Times New Roman"/>
          <w:sz w:val="24"/>
          <w:szCs w:val="24"/>
        </w:rPr>
        <w:t>, kohaldub siiski nende kaupade, teenuste ja isikute vaba liikumise kaitse.</w:t>
      </w:r>
      <w:r w:rsidR="007C2064" w:rsidRPr="007C2064">
        <w:t xml:space="preserve"> </w:t>
      </w:r>
      <w:r w:rsidR="007C2064" w:rsidRPr="007C2064">
        <w:rPr>
          <w:rFonts w:ascii="Times New Roman" w:eastAsia="Times New Roman" w:hAnsi="Times New Roman" w:cs="Times New Roman"/>
          <w:sz w:val="24"/>
          <w:szCs w:val="24"/>
        </w:rPr>
        <w:t>Nende toodete suhtes kohaldatav erand näeb ette, et nendele jäävad kohaldatavaks vaba liikumist soodustavad meetmed (artiklid 20–22), läbipaistvust käsitlevad sätted (artikkel 23) ning IMERA digivahendite kasutamine (artikkel 44).</w:t>
      </w:r>
    </w:p>
    <w:p w14:paraId="22081C5A" w14:textId="754B0A68" w:rsidR="005C4A62" w:rsidRPr="006935FE" w:rsidRDefault="0086261A" w:rsidP="00206720">
      <w:pPr>
        <w:spacing w:line="276" w:lineRule="auto"/>
        <w:jc w:val="both"/>
      </w:pPr>
      <w:r w:rsidRPr="0086261A">
        <w:rPr>
          <w:rFonts w:ascii="Times New Roman" w:eastAsia="Times New Roman" w:hAnsi="Times New Roman" w:cs="Times New Roman"/>
          <w:sz w:val="24"/>
          <w:szCs w:val="24"/>
        </w:rPr>
        <w:t xml:space="preserve">See tähendab, et liikmesriigid ei tohi kriisiolukorras omavoliliselt piirata selliste kaupade või teenuste </w:t>
      </w:r>
      <w:proofErr w:type="spellStart"/>
      <w:r w:rsidRPr="0086261A">
        <w:rPr>
          <w:rFonts w:ascii="Times New Roman" w:eastAsia="Times New Roman" w:hAnsi="Times New Roman" w:cs="Times New Roman"/>
          <w:sz w:val="24"/>
          <w:szCs w:val="24"/>
        </w:rPr>
        <w:t>ELi-sisest</w:t>
      </w:r>
      <w:proofErr w:type="spellEnd"/>
      <w:r w:rsidRPr="0086261A">
        <w:rPr>
          <w:rFonts w:ascii="Times New Roman" w:eastAsia="Times New Roman" w:hAnsi="Times New Roman" w:cs="Times New Roman"/>
          <w:sz w:val="24"/>
          <w:szCs w:val="24"/>
        </w:rPr>
        <w:t xml:space="preserve"> liikumist ega takistada töötajate liikumist, välja arvatud juhul, kui mõnes teises ELi mehhanismis on kehtestatud selgesõnaline erand. Näiteks ei tohiks liikmesriik takistada vaktsiinide või kütuse transiiti läbi oma territooriumi teise liikmesriiki, ega piirata energiataristu või meditsiiniinfrastruktuuri toimimiseks vajalike töötajate liikumist</w:t>
      </w:r>
      <w:r w:rsidR="00206720" w:rsidRPr="00FD284B">
        <w:rPr>
          <w:rFonts w:ascii="Times New Roman" w:eastAsia="Times New Roman" w:hAnsi="Times New Roman" w:cs="Times New Roman"/>
          <w:sz w:val="24"/>
          <w:szCs w:val="24"/>
        </w:rPr>
        <w:t>.</w:t>
      </w:r>
      <w:r w:rsidR="00FA03B9" w:rsidRPr="00FA03B9">
        <w:t xml:space="preserve"> </w:t>
      </w:r>
      <w:r w:rsidR="00FA03B9" w:rsidRPr="00FA03B9">
        <w:rPr>
          <w:rFonts w:ascii="Times New Roman" w:eastAsia="Times New Roman" w:hAnsi="Times New Roman" w:cs="Times New Roman"/>
          <w:sz w:val="24"/>
          <w:szCs w:val="24"/>
        </w:rPr>
        <w:t xml:space="preserve">Teisalt on IMERA oma kohaldamisalast täielikult välja jätnud pooljuhid, energiatooted, </w:t>
      </w:r>
      <w:proofErr w:type="spellStart"/>
      <w:r w:rsidR="00FA03B9" w:rsidRPr="00FA03B9">
        <w:rPr>
          <w:rFonts w:ascii="Times New Roman" w:eastAsia="Times New Roman" w:hAnsi="Times New Roman" w:cs="Times New Roman"/>
          <w:sz w:val="24"/>
          <w:szCs w:val="24"/>
        </w:rPr>
        <w:t>finantsteenused</w:t>
      </w:r>
      <w:proofErr w:type="spellEnd"/>
      <w:r w:rsidR="00FA03B9" w:rsidRPr="00FA03B9">
        <w:rPr>
          <w:rFonts w:ascii="Times New Roman" w:eastAsia="Times New Roman" w:hAnsi="Times New Roman" w:cs="Times New Roman"/>
          <w:sz w:val="24"/>
          <w:szCs w:val="24"/>
        </w:rPr>
        <w:t xml:space="preserve"> ning kaitseotstarbelised tooted. Selle eesmärk on tagada õiguslik sidusus ja vältida dubleerimist, kuna neid sektoreid reguleerivad juba eraldiseisvad ja spetsiaalsed kriisiraamistikud.</w:t>
      </w:r>
    </w:p>
    <w:p w14:paraId="40AA89CD" w14:textId="7CDC9D77" w:rsidR="0080673A" w:rsidRPr="00206720" w:rsidRDefault="0086261A" w:rsidP="00206720">
      <w:pPr>
        <w:spacing w:line="276" w:lineRule="auto"/>
        <w:jc w:val="both"/>
        <w:rPr>
          <w:rFonts w:ascii="Times New Roman" w:hAnsi="Times New Roman" w:cs="Times New Roman"/>
          <w:sz w:val="24"/>
          <w:szCs w:val="24"/>
        </w:rPr>
      </w:pPr>
      <w:r w:rsidRPr="0086261A">
        <w:rPr>
          <w:rFonts w:ascii="Times New Roman" w:hAnsi="Times New Roman" w:cs="Times New Roman"/>
          <w:sz w:val="24"/>
          <w:szCs w:val="24"/>
        </w:rPr>
        <w:t xml:space="preserve">IMERA roll on tagada, et ükski liikmesriik ei kasutaks kriisiolukorda oma piiride sulgemiseks, kaupade kinnihoidmiseks või kriitiliste teenuste eraldamiseks viisil, mis kahjustab siseturu terviklikkust ja solidaarsust. See on eriti oluline ulatuslike ja mitmetahuliste kriiside ajal, mil </w:t>
      </w:r>
      <w:r w:rsidRPr="0086261A">
        <w:rPr>
          <w:rFonts w:ascii="Times New Roman" w:hAnsi="Times New Roman" w:cs="Times New Roman"/>
          <w:sz w:val="24"/>
          <w:szCs w:val="24"/>
        </w:rPr>
        <w:lastRenderedPageBreak/>
        <w:t>liikmesriikide otsustel on vältimatult piiriülene mõju. IMERA loob mehhanismi, mis võimaldab kriitilisi sektoreid vajaduse korral valdkondlikult reguleerida, kuid tagab samal ajal siseturu põhivabaduste toimivuse</w:t>
      </w:r>
      <w:r w:rsidR="0080673A" w:rsidRPr="0080673A">
        <w:rPr>
          <w:rFonts w:ascii="Times New Roman" w:hAnsi="Times New Roman" w:cs="Times New Roman"/>
          <w:sz w:val="24"/>
          <w:szCs w:val="24"/>
        </w:rPr>
        <w:t>.</w:t>
      </w:r>
    </w:p>
    <w:p w14:paraId="2AC9B09B" w14:textId="13711699" w:rsidR="006A38F7" w:rsidRPr="00562F43" w:rsidRDefault="006A38F7" w:rsidP="00BD215E">
      <w:pPr>
        <w:pStyle w:val="Pealkiri4"/>
        <w:rPr>
          <w:rFonts w:ascii="Times New Roman" w:eastAsia="Times New Roman" w:hAnsi="Times New Roman" w:cs="Times New Roman"/>
          <w:color w:val="auto"/>
        </w:rPr>
      </w:pPr>
      <w:r w:rsidRPr="00562F43">
        <w:rPr>
          <w:rFonts w:ascii="Times New Roman" w:eastAsia="Times New Roman" w:hAnsi="Times New Roman" w:cs="Times New Roman"/>
          <w:color w:val="auto"/>
        </w:rPr>
        <w:t>2.2.1</w:t>
      </w:r>
      <w:r w:rsidR="00774C9E">
        <w:rPr>
          <w:rFonts w:ascii="Times New Roman" w:eastAsia="Times New Roman" w:hAnsi="Times New Roman" w:cs="Times New Roman"/>
          <w:color w:val="auto"/>
        </w:rPr>
        <w:t>.</w:t>
      </w:r>
      <w:r w:rsidRPr="00562F43">
        <w:rPr>
          <w:rFonts w:ascii="Times New Roman" w:eastAsia="Times New Roman" w:hAnsi="Times New Roman" w:cs="Times New Roman"/>
          <w:color w:val="auto"/>
        </w:rPr>
        <w:t xml:space="preserve"> IMERA institutsionaalne raamistik</w:t>
      </w:r>
    </w:p>
    <w:p w14:paraId="38CE1F28" w14:textId="77777777" w:rsidR="005C4A62" w:rsidRDefault="005C4A62" w:rsidP="00BD215E">
      <w:pPr>
        <w:spacing w:after="0"/>
        <w:jc w:val="both"/>
      </w:pPr>
    </w:p>
    <w:p w14:paraId="72050F86" w14:textId="021338DC" w:rsidR="006A38F7" w:rsidRDefault="006A38F7" w:rsidP="006A38F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IMERA</w:t>
      </w:r>
      <w:r w:rsidRPr="006A38F7">
        <w:rPr>
          <w:rFonts w:ascii="Times New Roman" w:eastAsia="Times New Roman" w:hAnsi="Times New Roman" w:cs="Times New Roman"/>
          <w:sz w:val="24"/>
          <w:szCs w:val="24"/>
        </w:rPr>
        <w:t xml:space="preserve"> keskmes on uus ja mitmekihiline institutsionaalne raamistik, </w:t>
      </w:r>
      <w:r w:rsidR="00C17D9F" w:rsidRPr="00C17D9F">
        <w:rPr>
          <w:rFonts w:ascii="Times New Roman" w:eastAsia="Times New Roman" w:hAnsi="Times New Roman" w:cs="Times New Roman"/>
          <w:sz w:val="24"/>
          <w:szCs w:val="24"/>
        </w:rPr>
        <w:t>mille eesmärk on tagada valmisoleku-, valvsus- ja hädaolukorra</w:t>
      </w:r>
      <w:del w:id="17" w:author="Merike Koppel - JUSTDIGI" w:date="2026-02-23T10:20:00Z" w16du:dateUtc="2026-02-23T08:20:00Z">
        <w:r w:rsidR="00C17D9F" w:rsidRPr="00C17D9F" w:rsidDel="00AF66B4">
          <w:rPr>
            <w:rFonts w:ascii="Times New Roman" w:eastAsia="Times New Roman" w:hAnsi="Times New Roman" w:cs="Times New Roman"/>
            <w:sz w:val="24"/>
            <w:szCs w:val="24"/>
          </w:rPr>
          <w:delText xml:space="preserve"> </w:delText>
        </w:r>
      </w:del>
      <w:r w:rsidR="00C17D9F" w:rsidRPr="00C17D9F">
        <w:rPr>
          <w:rFonts w:ascii="Times New Roman" w:eastAsia="Times New Roman" w:hAnsi="Times New Roman" w:cs="Times New Roman"/>
          <w:sz w:val="24"/>
          <w:szCs w:val="24"/>
        </w:rPr>
        <w:t>režiimi ajal tõhus, läbipaistev ja koordineeritud</w:t>
      </w:r>
      <w:r w:rsidR="00C17D9F">
        <w:rPr>
          <w:rFonts w:ascii="Times New Roman" w:eastAsia="Times New Roman" w:hAnsi="Times New Roman" w:cs="Times New Roman"/>
          <w:sz w:val="24"/>
          <w:szCs w:val="24"/>
        </w:rPr>
        <w:t xml:space="preserve"> </w:t>
      </w:r>
      <w:r w:rsidRPr="006A38F7">
        <w:rPr>
          <w:rFonts w:ascii="Times New Roman" w:eastAsia="Times New Roman" w:hAnsi="Times New Roman" w:cs="Times New Roman"/>
          <w:sz w:val="24"/>
          <w:szCs w:val="24"/>
        </w:rPr>
        <w:t xml:space="preserve">koostöö liikmesriikide ja </w:t>
      </w:r>
      <w:r w:rsidR="00DB1C00">
        <w:rPr>
          <w:rFonts w:ascii="Times New Roman" w:eastAsia="Times New Roman" w:hAnsi="Times New Roman" w:cs="Times New Roman"/>
          <w:sz w:val="24"/>
          <w:szCs w:val="24"/>
        </w:rPr>
        <w:t>k</w:t>
      </w:r>
      <w:r w:rsidRPr="006A38F7">
        <w:rPr>
          <w:rFonts w:ascii="Times New Roman" w:eastAsia="Times New Roman" w:hAnsi="Times New Roman" w:cs="Times New Roman"/>
          <w:sz w:val="24"/>
          <w:szCs w:val="24"/>
        </w:rPr>
        <w:t xml:space="preserve">omisjoni vahel. </w:t>
      </w:r>
      <w:r w:rsidR="00C17D9F" w:rsidRPr="00C17D9F">
        <w:rPr>
          <w:rFonts w:ascii="Times New Roman" w:eastAsia="Times New Roman" w:hAnsi="Times New Roman" w:cs="Times New Roman"/>
          <w:sz w:val="24"/>
          <w:szCs w:val="24"/>
        </w:rPr>
        <w:t>Raamistik tugineb kolmele peamisele sambale</w:t>
      </w:r>
      <w:r w:rsidRPr="006A38F7">
        <w:rPr>
          <w:rFonts w:ascii="Times New Roman" w:eastAsia="Times New Roman" w:hAnsi="Times New Roman" w:cs="Times New Roman"/>
          <w:sz w:val="24"/>
          <w:szCs w:val="24"/>
        </w:rPr>
        <w:t xml:space="preserve">: </w:t>
      </w:r>
    </w:p>
    <w:p w14:paraId="51D4FF3F" w14:textId="5DB2EA07" w:rsidR="006A38F7" w:rsidRPr="006A38F7" w:rsidRDefault="006A38F7" w:rsidP="006A38F7">
      <w:pPr>
        <w:pStyle w:val="Loendilik"/>
        <w:numPr>
          <w:ilvl w:val="0"/>
          <w:numId w:val="14"/>
        </w:numPr>
        <w:jc w:val="both"/>
        <w:rPr>
          <w:rFonts w:ascii="Times New Roman" w:eastAsia="Times New Roman" w:hAnsi="Times New Roman" w:cs="Times New Roman"/>
          <w:sz w:val="24"/>
          <w:szCs w:val="24"/>
        </w:rPr>
      </w:pPr>
      <w:r w:rsidRPr="006A38F7">
        <w:rPr>
          <w:rFonts w:ascii="Times New Roman" w:eastAsia="Times New Roman" w:hAnsi="Times New Roman" w:cs="Times New Roman"/>
          <w:sz w:val="24"/>
          <w:szCs w:val="24"/>
        </w:rPr>
        <w:t>IMERA nõuko</w:t>
      </w:r>
      <w:r w:rsidR="00343BE5">
        <w:rPr>
          <w:rFonts w:ascii="Times New Roman" w:eastAsia="Times New Roman" w:hAnsi="Times New Roman" w:cs="Times New Roman"/>
          <w:sz w:val="24"/>
          <w:szCs w:val="24"/>
        </w:rPr>
        <w:t>da</w:t>
      </w:r>
      <w:r w:rsidRPr="006A38F7">
        <w:rPr>
          <w:rFonts w:ascii="Times New Roman" w:eastAsia="Times New Roman" w:hAnsi="Times New Roman" w:cs="Times New Roman"/>
          <w:sz w:val="24"/>
          <w:szCs w:val="24"/>
        </w:rPr>
        <w:t xml:space="preserve"> (</w:t>
      </w:r>
      <w:r w:rsidRPr="0092292F">
        <w:rPr>
          <w:rFonts w:ascii="Times New Roman" w:eastAsia="Times New Roman" w:hAnsi="Times New Roman" w:cs="Times New Roman"/>
          <w:sz w:val="24"/>
          <w:szCs w:val="24"/>
        </w:rPr>
        <w:t xml:space="preserve">IMERA </w:t>
      </w:r>
      <w:proofErr w:type="spellStart"/>
      <w:r w:rsidRPr="0092292F">
        <w:rPr>
          <w:rFonts w:ascii="Times New Roman" w:eastAsia="Times New Roman" w:hAnsi="Times New Roman" w:cs="Times New Roman"/>
          <w:sz w:val="24"/>
          <w:szCs w:val="24"/>
        </w:rPr>
        <w:t>Board</w:t>
      </w:r>
      <w:proofErr w:type="spellEnd"/>
      <w:r w:rsidRPr="006A38F7">
        <w:rPr>
          <w:rFonts w:ascii="Times New Roman" w:eastAsia="Times New Roman" w:hAnsi="Times New Roman" w:cs="Times New Roman"/>
          <w:sz w:val="24"/>
          <w:szCs w:val="24"/>
        </w:rPr>
        <w:t xml:space="preserve">), </w:t>
      </w:r>
    </w:p>
    <w:p w14:paraId="01B73604" w14:textId="77D16230" w:rsidR="006A38F7" w:rsidRPr="006A38F7" w:rsidRDefault="0053303B" w:rsidP="006A38F7">
      <w:pPr>
        <w:pStyle w:val="Loendilik"/>
        <w:numPr>
          <w:ilvl w:val="0"/>
          <w:numId w:val="1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Teabevahetuse keskasutused</w:t>
      </w:r>
      <w:r w:rsidR="006A38F7" w:rsidRPr="006A38F7">
        <w:rPr>
          <w:rFonts w:ascii="Times New Roman" w:eastAsia="Times New Roman" w:hAnsi="Times New Roman" w:cs="Times New Roman"/>
          <w:sz w:val="24"/>
          <w:szCs w:val="24"/>
        </w:rPr>
        <w:t xml:space="preserve"> (</w:t>
      </w:r>
      <w:proofErr w:type="spellStart"/>
      <w:r w:rsidR="006A38F7" w:rsidRPr="006A38F7">
        <w:rPr>
          <w:rFonts w:ascii="Times New Roman" w:eastAsia="Times New Roman" w:hAnsi="Times New Roman" w:cs="Times New Roman"/>
          <w:sz w:val="24"/>
          <w:szCs w:val="24"/>
        </w:rPr>
        <w:t>CLOd</w:t>
      </w:r>
      <w:proofErr w:type="spellEnd"/>
      <w:r w:rsidR="006A38F7" w:rsidRPr="006A38F7">
        <w:rPr>
          <w:rFonts w:ascii="Times New Roman" w:eastAsia="Times New Roman" w:hAnsi="Times New Roman" w:cs="Times New Roman"/>
          <w:sz w:val="24"/>
          <w:szCs w:val="24"/>
        </w:rPr>
        <w:t xml:space="preserve">) ning </w:t>
      </w:r>
    </w:p>
    <w:p w14:paraId="7308A43A" w14:textId="211E750D" w:rsidR="006A38F7" w:rsidRPr="006A38F7" w:rsidRDefault="006A38F7" w:rsidP="006A38F7">
      <w:pPr>
        <w:pStyle w:val="Loendilik"/>
        <w:numPr>
          <w:ilvl w:val="0"/>
          <w:numId w:val="14"/>
        </w:numPr>
        <w:jc w:val="both"/>
        <w:rPr>
          <w:rFonts w:ascii="Times New Roman" w:eastAsia="Times New Roman" w:hAnsi="Times New Roman" w:cs="Times New Roman"/>
          <w:sz w:val="24"/>
          <w:szCs w:val="24"/>
        </w:rPr>
      </w:pPr>
      <w:r w:rsidRPr="006A38F7">
        <w:rPr>
          <w:rFonts w:ascii="Times New Roman" w:eastAsia="Times New Roman" w:hAnsi="Times New Roman" w:cs="Times New Roman"/>
          <w:sz w:val="24"/>
          <w:szCs w:val="24"/>
        </w:rPr>
        <w:t>ühtse</w:t>
      </w:r>
      <w:r w:rsidR="00924A32">
        <w:rPr>
          <w:rFonts w:ascii="Times New Roman" w:eastAsia="Times New Roman" w:hAnsi="Times New Roman" w:cs="Times New Roman"/>
          <w:sz w:val="24"/>
          <w:szCs w:val="24"/>
        </w:rPr>
        <w:t>d</w:t>
      </w:r>
      <w:r w:rsidRPr="006A38F7">
        <w:rPr>
          <w:rFonts w:ascii="Times New Roman" w:eastAsia="Times New Roman" w:hAnsi="Times New Roman" w:cs="Times New Roman"/>
          <w:sz w:val="24"/>
          <w:szCs w:val="24"/>
        </w:rPr>
        <w:t xml:space="preserve"> kontaktpunktid (</w:t>
      </w:r>
      <w:proofErr w:type="spellStart"/>
      <w:r w:rsidRPr="006A38F7">
        <w:rPr>
          <w:rFonts w:ascii="Times New Roman" w:eastAsia="Times New Roman" w:hAnsi="Times New Roman" w:cs="Times New Roman"/>
          <w:sz w:val="24"/>
          <w:szCs w:val="24"/>
        </w:rPr>
        <w:t>SPCd</w:t>
      </w:r>
      <w:proofErr w:type="spellEnd"/>
      <w:r w:rsidRPr="006A38F7">
        <w:rPr>
          <w:rFonts w:ascii="Times New Roman" w:eastAsia="Times New Roman" w:hAnsi="Times New Roman" w:cs="Times New Roman"/>
          <w:sz w:val="24"/>
          <w:szCs w:val="24"/>
        </w:rPr>
        <w:t>).</w:t>
      </w:r>
    </w:p>
    <w:p w14:paraId="28F96ABD" w14:textId="2574DFAF" w:rsidR="00FA4996" w:rsidRDefault="006A38F7" w:rsidP="006A38F7">
      <w:pPr>
        <w:jc w:val="both"/>
        <w:rPr>
          <w:rFonts w:ascii="Times New Roman" w:eastAsia="Times New Roman" w:hAnsi="Times New Roman" w:cs="Times New Roman"/>
          <w:sz w:val="24"/>
          <w:szCs w:val="24"/>
        </w:rPr>
      </w:pPr>
      <w:r w:rsidRPr="005C4A62">
        <w:rPr>
          <w:rFonts w:ascii="Times New Roman" w:eastAsia="Times New Roman" w:hAnsi="Times New Roman" w:cs="Times New Roman"/>
          <w:b/>
          <w:bCs/>
          <w:sz w:val="24"/>
          <w:szCs w:val="24"/>
        </w:rPr>
        <w:t>IMERA nõukoda</w:t>
      </w:r>
      <w:r w:rsidR="00367058">
        <w:rPr>
          <w:rFonts w:ascii="Times New Roman" w:eastAsia="Times New Roman" w:hAnsi="Times New Roman" w:cs="Times New Roman"/>
          <w:b/>
          <w:bCs/>
          <w:sz w:val="24"/>
          <w:szCs w:val="24"/>
        </w:rPr>
        <w:t xml:space="preserve"> </w:t>
      </w:r>
      <w:r w:rsidR="00367058" w:rsidRPr="009A7376">
        <w:rPr>
          <w:rFonts w:ascii="Times New Roman" w:eastAsia="Times New Roman" w:hAnsi="Times New Roman" w:cs="Times New Roman"/>
          <w:sz w:val="24"/>
          <w:szCs w:val="24"/>
        </w:rPr>
        <w:t xml:space="preserve">(edaspidi </w:t>
      </w:r>
      <w:r w:rsidR="00367058" w:rsidRPr="009A7376">
        <w:rPr>
          <w:rFonts w:ascii="Times New Roman" w:eastAsia="Times New Roman" w:hAnsi="Times New Roman" w:cs="Times New Roman"/>
          <w:i/>
          <w:iCs/>
          <w:sz w:val="24"/>
          <w:szCs w:val="24"/>
        </w:rPr>
        <w:t>nõ</w:t>
      </w:r>
      <w:r w:rsidR="009A7376" w:rsidRPr="009A7376">
        <w:rPr>
          <w:rFonts w:ascii="Times New Roman" w:eastAsia="Times New Roman" w:hAnsi="Times New Roman" w:cs="Times New Roman"/>
          <w:i/>
          <w:iCs/>
          <w:sz w:val="24"/>
          <w:szCs w:val="24"/>
        </w:rPr>
        <w:t>ukoda</w:t>
      </w:r>
      <w:r w:rsidR="009A7376" w:rsidRPr="009A7376">
        <w:rPr>
          <w:rFonts w:ascii="Times New Roman" w:eastAsia="Times New Roman" w:hAnsi="Times New Roman" w:cs="Times New Roman"/>
          <w:sz w:val="24"/>
          <w:szCs w:val="24"/>
        </w:rPr>
        <w:t>)</w:t>
      </w:r>
      <w:r w:rsidRPr="006A38F7">
        <w:rPr>
          <w:rFonts w:ascii="Times New Roman" w:eastAsia="Times New Roman" w:hAnsi="Times New Roman" w:cs="Times New Roman"/>
          <w:sz w:val="24"/>
          <w:szCs w:val="24"/>
        </w:rPr>
        <w:t xml:space="preserve"> on raamistiku juhtiv ja suunav organ, mille koosseisu kuulub üks esindaja igast liikmesriigist koos asendusliikmega. Nõukoja töö eest vastutab </w:t>
      </w:r>
      <w:r w:rsidR="00DB1C00">
        <w:rPr>
          <w:rFonts w:ascii="Times New Roman" w:eastAsia="Times New Roman" w:hAnsi="Times New Roman" w:cs="Times New Roman"/>
          <w:sz w:val="24"/>
          <w:szCs w:val="24"/>
        </w:rPr>
        <w:t>k</w:t>
      </w:r>
      <w:r w:rsidRPr="006A38F7">
        <w:rPr>
          <w:rFonts w:ascii="Times New Roman" w:eastAsia="Times New Roman" w:hAnsi="Times New Roman" w:cs="Times New Roman"/>
          <w:sz w:val="24"/>
          <w:szCs w:val="24"/>
        </w:rPr>
        <w:t xml:space="preserve">omisjon, kes juhib selle koosolekuid ja koordineerib päevakorda. </w:t>
      </w:r>
      <w:r w:rsidR="00A03AC6" w:rsidRPr="00A03AC6">
        <w:rPr>
          <w:rFonts w:ascii="Times New Roman" w:eastAsia="Times New Roman" w:hAnsi="Times New Roman" w:cs="Times New Roman"/>
          <w:sz w:val="24"/>
          <w:szCs w:val="24"/>
        </w:rPr>
        <w:t xml:space="preserve">Lisaks liikmesriikidele saavad IMERA nõukoja töös vaatlejana osaleda ka Euroopa Parlament, </w:t>
      </w:r>
      <w:r w:rsidR="00DB1C00">
        <w:rPr>
          <w:rFonts w:ascii="Times New Roman" w:eastAsia="Times New Roman" w:hAnsi="Times New Roman" w:cs="Times New Roman"/>
          <w:sz w:val="24"/>
          <w:szCs w:val="24"/>
        </w:rPr>
        <w:t>k</w:t>
      </w:r>
      <w:r w:rsidR="00A03AC6" w:rsidRPr="00A03AC6">
        <w:rPr>
          <w:rFonts w:ascii="Times New Roman" w:eastAsia="Times New Roman" w:hAnsi="Times New Roman" w:cs="Times New Roman"/>
          <w:sz w:val="24"/>
          <w:szCs w:val="24"/>
        </w:rPr>
        <w:t xml:space="preserve">omisjoni teised </w:t>
      </w:r>
      <w:proofErr w:type="spellStart"/>
      <w:r w:rsidR="00A03AC6" w:rsidRPr="00A03AC6">
        <w:rPr>
          <w:rFonts w:ascii="Times New Roman" w:eastAsia="Times New Roman" w:hAnsi="Times New Roman" w:cs="Times New Roman"/>
          <w:sz w:val="24"/>
          <w:szCs w:val="24"/>
        </w:rPr>
        <w:t>kriisi</w:t>
      </w:r>
      <w:r w:rsidR="008B76D1">
        <w:rPr>
          <w:rFonts w:ascii="Times New Roman" w:eastAsia="Times New Roman" w:hAnsi="Times New Roman" w:cs="Times New Roman"/>
          <w:sz w:val="24"/>
          <w:szCs w:val="24"/>
        </w:rPr>
        <w:t>ohjega</w:t>
      </w:r>
      <w:proofErr w:type="spellEnd"/>
      <w:r w:rsidR="00A03AC6" w:rsidRPr="00A03AC6">
        <w:rPr>
          <w:rFonts w:ascii="Times New Roman" w:eastAsia="Times New Roman" w:hAnsi="Times New Roman" w:cs="Times New Roman"/>
          <w:sz w:val="24"/>
          <w:szCs w:val="24"/>
        </w:rPr>
        <w:t xml:space="preserve"> seotud üksused, rahvusvahelised organisatsioonid ning asjakohased kolmandad riigid. Samuti on nõukoja töösse võimalik kaasata vaatlejana sidusrühmade esindajaid, </w:t>
      </w:r>
      <w:r w:rsidR="00DB1C00">
        <w:rPr>
          <w:rFonts w:ascii="Times New Roman" w:eastAsia="Times New Roman" w:hAnsi="Times New Roman" w:cs="Times New Roman"/>
          <w:sz w:val="24"/>
          <w:szCs w:val="24"/>
        </w:rPr>
        <w:t>ettevõtjai</w:t>
      </w:r>
      <w:r w:rsidR="00DB1C00" w:rsidRPr="00A03AC6">
        <w:rPr>
          <w:rFonts w:ascii="Times New Roman" w:eastAsia="Times New Roman" w:hAnsi="Times New Roman" w:cs="Times New Roman"/>
          <w:sz w:val="24"/>
          <w:szCs w:val="24"/>
        </w:rPr>
        <w:t xml:space="preserve">d </w:t>
      </w:r>
      <w:r w:rsidR="00A03AC6" w:rsidRPr="00A03AC6">
        <w:rPr>
          <w:rFonts w:ascii="Times New Roman" w:eastAsia="Times New Roman" w:hAnsi="Times New Roman" w:cs="Times New Roman"/>
          <w:sz w:val="24"/>
          <w:szCs w:val="24"/>
        </w:rPr>
        <w:t>ja sotsiaalpartnereid.</w:t>
      </w:r>
      <w:r w:rsidR="00A03AC6">
        <w:rPr>
          <w:rFonts w:ascii="Times New Roman" w:eastAsia="Times New Roman" w:hAnsi="Times New Roman" w:cs="Times New Roman"/>
          <w:sz w:val="24"/>
          <w:szCs w:val="24"/>
        </w:rPr>
        <w:t xml:space="preserve"> </w:t>
      </w:r>
    </w:p>
    <w:p w14:paraId="39DBF796" w14:textId="4AC08819" w:rsidR="006A38F7" w:rsidRPr="006A38F7" w:rsidRDefault="006A38F7" w:rsidP="006A38F7">
      <w:pPr>
        <w:jc w:val="both"/>
        <w:rPr>
          <w:rFonts w:ascii="Times New Roman" w:eastAsia="Times New Roman" w:hAnsi="Times New Roman" w:cs="Times New Roman"/>
          <w:sz w:val="24"/>
          <w:szCs w:val="24"/>
        </w:rPr>
      </w:pPr>
      <w:r w:rsidRPr="006A38F7">
        <w:rPr>
          <w:rFonts w:ascii="Times New Roman" w:eastAsia="Times New Roman" w:hAnsi="Times New Roman" w:cs="Times New Roman"/>
          <w:sz w:val="24"/>
          <w:szCs w:val="24"/>
        </w:rPr>
        <w:t>Nõukoda annab soovitusi, koostab kriisianalüüse ja kujundab ühiseid seisukohti IMERA meetmete elluviimiseks eri</w:t>
      </w:r>
      <w:r>
        <w:rPr>
          <w:rFonts w:ascii="Times New Roman" w:eastAsia="Times New Roman" w:hAnsi="Times New Roman" w:cs="Times New Roman"/>
          <w:sz w:val="24"/>
          <w:szCs w:val="24"/>
        </w:rPr>
        <w:t xml:space="preserve"> režiimide</w:t>
      </w:r>
      <w:r w:rsidR="00DB1C00">
        <w:rPr>
          <w:rFonts w:ascii="Times New Roman" w:eastAsia="Times New Roman" w:hAnsi="Times New Roman" w:cs="Times New Roman"/>
          <w:sz w:val="24"/>
          <w:szCs w:val="24"/>
        </w:rPr>
        <w:t xml:space="preserve"> ajal</w:t>
      </w:r>
      <w:r w:rsidR="003415D3">
        <w:rPr>
          <w:rFonts w:ascii="Times New Roman" w:eastAsia="Times New Roman" w:hAnsi="Times New Roman" w:cs="Times New Roman"/>
          <w:sz w:val="24"/>
          <w:szCs w:val="24"/>
        </w:rPr>
        <w:t xml:space="preserve"> </w:t>
      </w:r>
      <w:r w:rsidR="00A03AC6" w:rsidRPr="00A03AC6">
        <w:rPr>
          <w:rFonts w:ascii="Times New Roman" w:eastAsia="Times New Roman" w:hAnsi="Times New Roman" w:cs="Times New Roman"/>
          <w:sz w:val="24"/>
          <w:szCs w:val="24"/>
        </w:rPr>
        <w:t xml:space="preserve">– just nõukoda hindab, kas olukord võib eskaleeruda siseturu hädaolukorraks, ning toetab </w:t>
      </w:r>
      <w:r w:rsidR="00DB1C00">
        <w:rPr>
          <w:rFonts w:ascii="Times New Roman" w:eastAsia="Times New Roman" w:hAnsi="Times New Roman" w:cs="Times New Roman"/>
          <w:sz w:val="24"/>
          <w:szCs w:val="24"/>
        </w:rPr>
        <w:t>k</w:t>
      </w:r>
      <w:r w:rsidR="00A03AC6" w:rsidRPr="00A03AC6">
        <w:rPr>
          <w:rFonts w:ascii="Times New Roman" w:eastAsia="Times New Roman" w:hAnsi="Times New Roman" w:cs="Times New Roman"/>
          <w:sz w:val="24"/>
          <w:szCs w:val="24"/>
        </w:rPr>
        <w:t xml:space="preserve">omisjoni vastava režiimi (valvsus- või hädaolukorrarežiimi) väljakuulutamise </w:t>
      </w:r>
      <w:r w:rsidR="008A2EBA">
        <w:rPr>
          <w:rFonts w:ascii="Times New Roman" w:eastAsia="Times New Roman" w:hAnsi="Times New Roman" w:cs="Times New Roman"/>
          <w:sz w:val="24"/>
          <w:szCs w:val="24"/>
        </w:rPr>
        <w:t xml:space="preserve">ettepaneku </w:t>
      </w:r>
      <w:r w:rsidR="00A03AC6" w:rsidRPr="00A03AC6">
        <w:rPr>
          <w:rFonts w:ascii="Times New Roman" w:eastAsia="Times New Roman" w:hAnsi="Times New Roman" w:cs="Times New Roman"/>
          <w:sz w:val="24"/>
          <w:szCs w:val="24"/>
        </w:rPr>
        <w:t>tegemisel.</w:t>
      </w:r>
    </w:p>
    <w:p w14:paraId="5B83F354" w14:textId="24B13429" w:rsidR="00206720" w:rsidRDefault="0053303B" w:rsidP="006A38F7">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Teabevahetuse keskasutus</w:t>
      </w:r>
      <w:r w:rsidR="000642AD">
        <w:rPr>
          <w:rFonts w:ascii="Times New Roman" w:eastAsia="Times New Roman" w:hAnsi="Times New Roman" w:cs="Times New Roman"/>
          <w:b/>
          <w:bCs/>
          <w:sz w:val="24"/>
          <w:szCs w:val="24"/>
        </w:rPr>
        <w:t xml:space="preserve"> (CLO)</w:t>
      </w:r>
      <w:r w:rsidR="006A38F7" w:rsidRPr="006A38F7">
        <w:rPr>
          <w:rFonts w:ascii="Times New Roman" w:eastAsia="Times New Roman" w:hAnsi="Times New Roman" w:cs="Times New Roman"/>
          <w:sz w:val="24"/>
          <w:szCs w:val="24"/>
        </w:rPr>
        <w:t xml:space="preserve"> on iga liikmesriigi </w:t>
      </w:r>
      <w:r w:rsidR="00DB1C00">
        <w:rPr>
          <w:rFonts w:ascii="Times New Roman" w:eastAsia="Times New Roman" w:hAnsi="Times New Roman" w:cs="Times New Roman"/>
          <w:sz w:val="24"/>
          <w:szCs w:val="24"/>
        </w:rPr>
        <w:t xml:space="preserve">määratud </w:t>
      </w:r>
      <w:r w:rsidR="006A38F7" w:rsidRPr="006A38F7">
        <w:rPr>
          <w:rFonts w:ascii="Times New Roman" w:eastAsia="Times New Roman" w:hAnsi="Times New Roman" w:cs="Times New Roman"/>
          <w:sz w:val="24"/>
          <w:szCs w:val="24"/>
        </w:rPr>
        <w:t>keskne institutsionaalne üksus, mis vastutab IMERA</w:t>
      </w:r>
      <w:r w:rsidR="00DB1C00">
        <w:rPr>
          <w:rFonts w:ascii="Times New Roman" w:eastAsia="Times New Roman" w:hAnsi="Times New Roman" w:cs="Times New Roman"/>
          <w:sz w:val="24"/>
          <w:szCs w:val="24"/>
        </w:rPr>
        <w:t xml:space="preserve"> </w:t>
      </w:r>
      <w:r w:rsidR="006A38F7" w:rsidRPr="006A38F7">
        <w:rPr>
          <w:rFonts w:ascii="Times New Roman" w:eastAsia="Times New Roman" w:hAnsi="Times New Roman" w:cs="Times New Roman"/>
          <w:sz w:val="24"/>
          <w:szCs w:val="24"/>
        </w:rPr>
        <w:t>meetmetega seotud teabe k</w:t>
      </w:r>
      <w:r w:rsidR="00D41A35">
        <w:rPr>
          <w:rFonts w:ascii="Times New Roman" w:eastAsia="Times New Roman" w:hAnsi="Times New Roman" w:cs="Times New Roman"/>
          <w:sz w:val="24"/>
          <w:szCs w:val="24"/>
        </w:rPr>
        <w:t>oondamise</w:t>
      </w:r>
      <w:r w:rsidR="006A38F7" w:rsidRPr="006A38F7">
        <w:rPr>
          <w:rFonts w:ascii="Times New Roman" w:eastAsia="Times New Roman" w:hAnsi="Times New Roman" w:cs="Times New Roman"/>
          <w:sz w:val="24"/>
          <w:szCs w:val="24"/>
        </w:rPr>
        <w:t xml:space="preserve">, töötlemise ja edastamise eest. CLO </w:t>
      </w:r>
      <w:r w:rsidR="003D5EC0">
        <w:rPr>
          <w:rFonts w:ascii="Times New Roman" w:eastAsia="Times New Roman" w:hAnsi="Times New Roman" w:cs="Times New Roman"/>
          <w:sz w:val="24"/>
          <w:szCs w:val="24"/>
        </w:rPr>
        <w:t>tegevus</w:t>
      </w:r>
      <w:r w:rsidR="003D5EC0" w:rsidRPr="006A38F7">
        <w:rPr>
          <w:rFonts w:ascii="Times New Roman" w:eastAsia="Times New Roman" w:hAnsi="Times New Roman" w:cs="Times New Roman"/>
          <w:sz w:val="24"/>
          <w:szCs w:val="24"/>
        </w:rPr>
        <w:t xml:space="preserve"> </w:t>
      </w:r>
      <w:r w:rsidR="006A38F7" w:rsidRPr="006A38F7">
        <w:rPr>
          <w:rFonts w:ascii="Times New Roman" w:eastAsia="Times New Roman" w:hAnsi="Times New Roman" w:cs="Times New Roman"/>
          <w:sz w:val="24"/>
          <w:szCs w:val="24"/>
        </w:rPr>
        <w:t>on kahepoolne: ühelt poolt ko</w:t>
      </w:r>
      <w:r w:rsidR="00D41A35">
        <w:rPr>
          <w:rFonts w:ascii="Times New Roman" w:eastAsia="Times New Roman" w:hAnsi="Times New Roman" w:cs="Times New Roman"/>
          <w:sz w:val="24"/>
          <w:szCs w:val="24"/>
        </w:rPr>
        <w:t xml:space="preserve">ondab </w:t>
      </w:r>
      <w:r w:rsidR="00DB1C00">
        <w:rPr>
          <w:rFonts w:ascii="Times New Roman" w:eastAsia="Times New Roman" w:hAnsi="Times New Roman" w:cs="Times New Roman"/>
          <w:sz w:val="24"/>
          <w:szCs w:val="24"/>
        </w:rPr>
        <w:t>ta</w:t>
      </w:r>
      <w:r w:rsidR="006A38F7" w:rsidRPr="006A38F7">
        <w:rPr>
          <w:rFonts w:ascii="Times New Roman" w:eastAsia="Times New Roman" w:hAnsi="Times New Roman" w:cs="Times New Roman"/>
          <w:sz w:val="24"/>
          <w:szCs w:val="24"/>
        </w:rPr>
        <w:t xml:space="preserve"> </w:t>
      </w:r>
      <w:r w:rsidR="00147EF1">
        <w:rPr>
          <w:rFonts w:ascii="Times New Roman" w:eastAsia="Times New Roman" w:hAnsi="Times New Roman" w:cs="Times New Roman"/>
          <w:sz w:val="24"/>
          <w:szCs w:val="24"/>
        </w:rPr>
        <w:t>teavet</w:t>
      </w:r>
      <w:r w:rsidR="006A38F7" w:rsidRPr="006A38F7">
        <w:rPr>
          <w:rFonts w:ascii="Times New Roman" w:eastAsia="Times New Roman" w:hAnsi="Times New Roman" w:cs="Times New Roman"/>
          <w:sz w:val="24"/>
          <w:szCs w:val="24"/>
        </w:rPr>
        <w:t xml:space="preserve"> riigisiseselt ning teiselt poolt suhtleb teiste liikmesriikide </w:t>
      </w:r>
      <w:proofErr w:type="spellStart"/>
      <w:r w:rsidR="006A38F7" w:rsidRPr="006A38F7">
        <w:rPr>
          <w:rFonts w:ascii="Times New Roman" w:eastAsia="Times New Roman" w:hAnsi="Times New Roman" w:cs="Times New Roman"/>
          <w:sz w:val="24"/>
          <w:szCs w:val="24"/>
        </w:rPr>
        <w:t>CLOde</w:t>
      </w:r>
      <w:proofErr w:type="spellEnd"/>
      <w:r w:rsidR="006A38F7" w:rsidRPr="006A38F7">
        <w:rPr>
          <w:rFonts w:ascii="Times New Roman" w:eastAsia="Times New Roman" w:hAnsi="Times New Roman" w:cs="Times New Roman"/>
          <w:sz w:val="24"/>
          <w:szCs w:val="24"/>
        </w:rPr>
        <w:t xml:space="preserve"> ja </w:t>
      </w:r>
      <w:r w:rsidR="00D41A35">
        <w:rPr>
          <w:rFonts w:ascii="Times New Roman" w:eastAsia="Times New Roman" w:hAnsi="Times New Roman" w:cs="Times New Roman"/>
          <w:sz w:val="24"/>
          <w:szCs w:val="24"/>
        </w:rPr>
        <w:t>EL tasandi</w:t>
      </w:r>
      <w:r w:rsidR="006A38F7" w:rsidRPr="006A38F7">
        <w:rPr>
          <w:rFonts w:ascii="Times New Roman" w:eastAsia="Times New Roman" w:hAnsi="Times New Roman" w:cs="Times New Roman"/>
          <w:sz w:val="24"/>
          <w:szCs w:val="24"/>
        </w:rPr>
        <w:t xml:space="preserve"> </w:t>
      </w:r>
      <w:proofErr w:type="spellStart"/>
      <w:r w:rsidR="006A38F7" w:rsidRPr="006A38F7">
        <w:rPr>
          <w:rFonts w:ascii="Times New Roman" w:eastAsia="Times New Roman" w:hAnsi="Times New Roman" w:cs="Times New Roman"/>
          <w:sz w:val="24"/>
          <w:szCs w:val="24"/>
        </w:rPr>
        <w:t>CLOga</w:t>
      </w:r>
      <w:proofErr w:type="spellEnd"/>
      <w:r w:rsidR="006A38F7" w:rsidRPr="006A38F7">
        <w:rPr>
          <w:rFonts w:ascii="Times New Roman" w:eastAsia="Times New Roman" w:hAnsi="Times New Roman" w:cs="Times New Roman"/>
          <w:sz w:val="24"/>
          <w:szCs w:val="24"/>
        </w:rPr>
        <w:t xml:space="preserve">. </w:t>
      </w:r>
    </w:p>
    <w:p w14:paraId="27953E0C" w14:textId="419F5094" w:rsidR="00206720" w:rsidRDefault="00A03AC6" w:rsidP="006A38F7">
      <w:pPr>
        <w:jc w:val="both"/>
        <w:rPr>
          <w:rFonts w:ascii="Times New Roman" w:eastAsia="Times New Roman" w:hAnsi="Times New Roman" w:cs="Times New Roman"/>
          <w:sz w:val="24"/>
          <w:szCs w:val="24"/>
        </w:rPr>
      </w:pPr>
      <w:r w:rsidRPr="00A03AC6">
        <w:rPr>
          <w:rFonts w:ascii="Times New Roman" w:eastAsia="Times New Roman" w:hAnsi="Times New Roman" w:cs="Times New Roman"/>
          <w:sz w:val="24"/>
          <w:szCs w:val="24"/>
        </w:rPr>
        <w:t xml:space="preserve">CLO ülesannete hulka kuulub ka varajaste hoiatuste ehk </w:t>
      </w:r>
      <w:proofErr w:type="spellStart"/>
      <w:r w:rsidRPr="0092292F">
        <w:rPr>
          <w:rFonts w:ascii="Times New Roman" w:eastAsia="Times New Roman" w:hAnsi="Times New Roman" w:cs="Times New Roman"/>
          <w:i/>
          <w:iCs/>
          <w:sz w:val="24"/>
          <w:szCs w:val="24"/>
        </w:rPr>
        <w:t>ad</w:t>
      </w:r>
      <w:proofErr w:type="spellEnd"/>
      <w:r w:rsidRPr="0092292F">
        <w:rPr>
          <w:rFonts w:ascii="Times New Roman" w:eastAsia="Times New Roman" w:hAnsi="Times New Roman" w:cs="Times New Roman"/>
          <w:i/>
          <w:iCs/>
          <w:sz w:val="24"/>
          <w:szCs w:val="24"/>
        </w:rPr>
        <w:t xml:space="preserve"> </w:t>
      </w:r>
      <w:proofErr w:type="spellStart"/>
      <w:r w:rsidRPr="0092292F">
        <w:rPr>
          <w:rFonts w:ascii="Times New Roman" w:eastAsia="Times New Roman" w:hAnsi="Times New Roman" w:cs="Times New Roman"/>
          <w:i/>
          <w:iCs/>
          <w:sz w:val="24"/>
          <w:szCs w:val="24"/>
        </w:rPr>
        <w:t>hoc</w:t>
      </w:r>
      <w:proofErr w:type="spellEnd"/>
      <w:r w:rsidR="0097670A">
        <w:rPr>
          <w:rFonts w:ascii="Times New Roman" w:eastAsia="Times New Roman" w:hAnsi="Times New Roman" w:cs="Times New Roman"/>
          <w:sz w:val="24"/>
          <w:szCs w:val="24"/>
        </w:rPr>
        <w:t xml:space="preserve"> </w:t>
      </w:r>
      <w:r w:rsidR="008A2EBA">
        <w:rPr>
          <w:rFonts w:ascii="Times New Roman" w:eastAsia="Times New Roman" w:hAnsi="Times New Roman" w:cs="Times New Roman"/>
          <w:sz w:val="24"/>
          <w:szCs w:val="24"/>
        </w:rPr>
        <w:t>hoiatuste</w:t>
      </w:r>
      <w:r w:rsidRPr="00A03AC6">
        <w:rPr>
          <w:rFonts w:ascii="Times New Roman" w:eastAsia="Times New Roman" w:hAnsi="Times New Roman" w:cs="Times New Roman"/>
          <w:sz w:val="24"/>
          <w:szCs w:val="24"/>
        </w:rPr>
        <w:t xml:space="preserve"> edastamine – need on konkreetsete ja oluliste häirete või riskide kohta käivad teated, mis võivad ohustada siseturu toimimist või kriitiliste kaupade ja teenuste kättesaadavust. Tegemist ei ole igapäevaste häiretega, vaid hoiatustega, millel võib olla laiem mõju ELi siseturule või mis võivad viidata kriisi eskaleerumise võimalusele</w:t>
      </w:r>
      <w:r w:rsidR="00FA4996">
        <w:rPr>
          <w:rFonts w:ascii="Times New Roman" w:eastAsia="Times New Roman" w:hAnsi="Times New Roman" w:cs="Times New Roman"/>
          <w:sz w:val="24"/>
          <w:szCs w:val="24"/>
        </w:rPr>
        <w:t xml:space="preserve">. </w:t>
      </w:r>
    </w:p>
    <w:p w14:paraId="6F47544B" w14:textId="1456C22C" w:rsidR="00C17D9F" w:rsidRDefault="00C17D9F" w:rsidP="006A38F7">
      <w:pPr>
        <w:jc w:val="both"/>
        <w:rPr>
          <w:rFonts w:ascii="Times New Roman" w:eastAsia="Times New Roman" w:hAnsi="Times New Roman" w:cs="Times New Roman"/>
          <w:sz w:val="24"/>
          <w:szCs w:val="24"/>
        </w:rPr>
      </w:pPr>
      <w:r w:rsidRPr="00C17D9F">
        <w:rPr>
          <w:rFonts w:ascii="Times New Roman" w:eastAsia="Times New Roman" w:hAnsi="Times New Roman" w:cs="Times New Roman"/>
          <w:sz w:val="24"/>
          <w:szCs w:val="24"/>
        </w:rPr>
        <w:t xml:space="preserve">Valvsus- ja hädaolukorrarežiimi ajal </w:t>
      </w:r>
      <w:r w:rsidRPr="00274A48">
        <w:rPr>
          <w:rFonts w:ascii="Times New Roman" w:eastAsia="Times New Roman" w:hAnsi="Times New Roman" w:cs="Times New Roman"/>
          <w:sz w:val="24"/>
          <w:szCs w:val="24"/>
        </w:rPr>
        <w:t xml:space="preserve">muutub </w:t>
      </w:r>
      <w:r w:rsidR="00FE2BF8">
        <w:rPr>
          <w:rFonts w:ascii="Times New Roman" w:eastAsia="Times New Roman" w:hAnsi="Times New Roman" w:cs="Times New Roman"/>
          <w:sz w:val="24"/>
          <w:szCs w:val="24"/>
        </w:rPr>
        <w:t>CLO</w:t>
      </w:r>
      <w:r w:rsidRPr="00274A48">
        <w:rPr>
          <w:rFonts w:ascii="Times New Roman" w:eastAsia="Times New Roman" w:hAnsi="Times New Roman" w:cs="Times New Roman"/>
          <w:sz w:val="24"/>
          <w:szCs w:val="24"/>
        </w:rPr>
        <w:t xml:space="preserve"> roll</w:t>
      </w:r>
      <w:r w:rsidRPr="00C17D9F">
        <w:rPr>
          <w:rFonts w:ascii="Times New Roman" w:eastAsia="Times New Roman" w:hAnsi="Times New Roman" w:cs="Times New Roman"/>
          <w:sz w:val="24"/>
          <w:szCs w:val="24"/>
        </w:rPr>
        <w:t xml:space="preserve"> eriti oluliseks, sest kriitiline teave peab liikuma kiiresti ja usaldusväärselt nii riigisisesel tasandil kui ka liikmesriikide ja </w:t>
      </w:r>
      <w:r w:rsidR="00F76098">
        <w:rPr>
          <w:rFonts w:ascii="Times New Roman" w:eastAsia="Times New Roman" w:hAnsi="Times New Roman" w:cs="Times New Roman"/>
          <w:sz w:val="24"/>
          <w:szCs w:val="24"/>
        </w:rPr>
        <w:t>k</w:t>
      </w:r>
      <w:r w:rsidRPr="00C17D9F">
        <w:rPr>
          <w:rFonts w:ascii="Times New Roman" w:eastAsia="Times New Roman" w:hAnsi="Times New Roman" w:cs="Times New Roman"/>
          <w:sz w:val="24"/>
          <w:szCs w:val="24"/>
        </w:rPr>
        <w:t>omisjoni vahel.</w:t>
      </w:r>
    </w:p>
    <w:p w14:paraId="3D1505BC" w14:textId="56AD9874" w:rsidR="00E762BB" w:rsidRDefault="00753828" w:rsidP="00E762BB">
      <w:pPr>
        <w:rPr>
          <w:rFonts w:ascii="Times New Roman" w:eastAsia="Times New Roman" w:hAnsi="Times New Roman" w:cs="Times New Roman"/>
          <w:sz w:val="24"/>
          <w:szCs w:val="24"/>
        </w:rPr>
      </w:pPr>
      <w:r w:rsidRPr="00753828">
        <w:rPr>
          <w:rFonts w:ascii="Times New Roman" w:eastAsia="Times New Roman" w:hAnsi="Times New Roman" w:cs="Times New Roman"/>
          <w:sz w:val="24"/>
          <w:szCs w:val="24"/>
        </w:rPr>
        <w:t>CLO edastab kogu kriisi seisukohast olulise teabe</w:t>
      </w:r>
      <w:r>
        <w:rPr>
          <w:rFonts w:ascii="Times New Roman" w:eastAsia="Times New Roman" w:hAnsi="Times New Roman" w:cs="Times New Roman"/>
          <w:sz w:val="24"/>
          <w:szCs w:val="24"/>
        </w:rPr>
        <w:t xml:space="preserve"> SPC-</w:t>
      </w:r>
      <w:proofErr w:type="spellStart"/>
      <w:r>
        <w:rPr>
          <w:rFonts w:ascii="Times New Roman" w:eastAsia="Times New Roman" w:hAnsi="Times New Roman" w:cs="Times New Roman"/>
          <w:sz w:val="24"/>
          <w:szCs w:val="24"/>
        </w:rPr>
        <w:t>le</w:t>
      </w:r>
      <w:proofErr w:type="spellEnd"/>
      <w:r>
        <w:rPr>
          <w:rFonts w:ascii="Times New Roman" w:eastAsia="Times New Roman" w:hAnsi="Times New Roman" w:cs="Times New Roman"/>
          <w:sz w:val="24"/>
          <w:szCs w:val="24"/>
        </w:rPr>
        <w:t>.</w:t>
      </w:r>
    </w:p>
    <w:p w14:paraId="416ED1A5" w14:textId="77777777" w:rsidR="00B95C35" w:rsidRDefault="00705028" w:rsidP="006A38F7">
      <w:pPr>
        <w:jc w:val="both"/>
        <w:rPr>
          <w:rFonts w:ascii="Times New Roman" w:eastAsia="Times New Roman" w:hAnsi="Times New Roman" w:cs="Times New Roman"/>
          <w:sz w:val="24"/>
          <w:szCs w:val="24"/>
        </w:rPr>
      </w:pPr>
      <w:r w:rsidRPr="00705028">
        <w:rPr>
          <w:rFonts w:ascii="Times New Roman" w:eastAsia="Times New Roman" w:hAnsi="Times New Roman" w:cs="Times New Roman"/>
          <w:b/>
          <w:bCs/>
          <w:sz w:val="24"/>
          <w:szCs w:val="24"/>
        </w:rPr>
        <w:t xml:space="preserve">Ühtne kontaktpunkt (SPC) </w:t>
      </w:r>
      <w:r w:rsidRPr="00705028">
        <w:rPr>
          <w:rFonts w:ascii="Times New Roman" w:eastAsia="Times New Roman" w:hAnsi="Times New Roman" w:cs="Times New Roman"/>
          <w:sz w:val="24"/>
          <w:szCs w:val="24"/>
        </w:rPr>
        <w:t>tegutseb liikmesriikides siseturu hädaolukorrarežiimi ajal eeskätt kodanike, tarbijate, ettevõtjate, töötajate ja nende esindajate tugistruktuurina.</w:t>
      </w:r>
    </w:p>
    <w:p w14:paraId="439B021E" w14:textId="79381CF6" w:rsidR="00056206" w:rsidRDefault="001B7FDE" w:rsidP="006A38F7">
      <w:pPr>
        <w:jc w:val="both"/>
        <w:rPr>
          <w:rFonts w:ascii="Times New Roman" w:eastAsia="Times New Roman" w:hAnsi="Times New Roman" w:cs="Times New Roman"/>
          <w:sz w:val="24"/>
          <w:szCs w:val="24"/>
        </w:rPr>
      </w:pPr>
      <w:r w:rsidRPr="001B7FDE">
        <w:rPr>
          <w:rFonts w:ascii="Times New Roman" w:eastAsia="Times New Roman" w:hAnsi="Times New Roman" w:cs="Times New Roman"/>
          <w:sz w:val="24"/>
          <w:szCs w:val="24"/>
        </w:rPr>
        <w:t>SPC kaudu peab lõppkasutajal olema taotluse alusel võimalik saada pädevatelt asutustelt teavet kaupade, teenuste ja isikute</w:t>
      </w:r>
      <w:r w:rsidR="00B95C35">
        <w:rPr>
          <w:rFonts w:ascii="Times New Roman" w:eastAsia="Times New Roman" w:hAnsi="Times New Roman" w:cs="Times New Roman"/>
          <w:sz w:val="24"/>
          <w:szCs w:val="24"/>
        </w:rPr>
        <w:t xml:space="preserve"> </w:t>
      </w:r>
      <w:r w:rsidRPr="001B7FDE">
        <w:rPr>
          <w:rFonts w:ascii="Times New Roman" w:eastAsia="Times New Roman" w:hAnsi="Times New Roman" w:cs="Times New Roman"/>
          <w:sz w:val="24"/>
          <w:szCs w:val="24"/>
        </w:rPr>
        <w:t>vaba liikumist puudutavate riiklike piirangute kohta, mis on kehtestatud siseturu hädaolukorra ajal</w:t>
      </w:r>
      <w:r w:rsidR="00705028" w:rsidRPr="00705028">
        <w:rPr>
          <w:rFonts w:ascii="Times New Roman" w:eastAsia="Times New Roman" w:hAnsi="Times New Roman" w:cs="Times New Roman"/>
          <w:sz w:val="24"/>
          <w:szCs w:val="24"/>
        </w:rPr>
        <w:t>.</w:t>
      </w:r>
      <w:r w:rsidR="009F598F">
        <w:rPr>
          <w:rFonts w:ascii="Times New Roman" w:eastAsia="Times New Roman" w:hAnsi="Times New Roman" w:cs="Times New Roman"/>
          <w:sz w:val="24"/>
          <w:szCs w:val="24"/>
        </w:rPr>
        <w:t xml:space="preserve"> </w:t>
      </w:r>
      <w:r w:rsidR="00E0756A" w:rsidRPr="00E0756A">
        <w:rPr>
          <w:rFonts w:ascii="Times New Roman" w:eastAsia="Times New Roman" w:hAnsi="Times New Roman" w:cs="Times New Roman"/>
          <w:sz w:val="24"/>
          <w:szCs w:val="24"/>
        </w:rPr>
        <w:t>Lisaks pakub SPC tuge riiklike</w:t>
      </w:r>
      <w:r w:rsidR="00E0756A">
        <w:rPr>
          <w:rFonts w:ascii="Times New Roman" w:eastAsia="Times New Roman" w:hAnsi="Times New Roman" w:cs="Times New Roman"/>
          <w:sz w:val="24"/>
          <w:szCs w:val="24"/>
        </w:rPr>
        <w:t xml:space="preserve"> siseturu</w:t>
      </w:r>
      <w:r w:rsidR="00E0756A" w:rsidRPr="00E0756A">
        <w:rPr>
          <w:rFonts w:ascii="Times New Roman" w:eastAsia="Times New Roman" w:hAnsi="Times New Roman" w:cs="Times New Roman"/>
          <w:sz w:val="24"/>
          <w:szCs w:val="24"/>
        </w:rPr>
        <w:t xml:space="preserve"> kriisiga seotud menetluste ja vorminõuete täitmisel, näiteks digivormide </w:t>
      </w:r>
      <w:r w:rsidR="00EC6C0D">
        <w:rPr>
          <w:rFonts w:ascii="Times New Roman" w:eastAsia="Times New Roman" w:hAnsi="Times New Roman" w:cs="Times New Roman"/>
          <w:sz w:val="24"/>
          <w:szCs w:val="24"/>
        </w:rPr>
        <w:t>rakendamise korral</w:t>
      </w:r>
      <w:r w:rsidR="00E0756A" w:rsidRPr="00E0756A">
        <w:rPr>
          <w:rFonts w:ascii="Times New Roman" w:eastAsia="Times New Roman" w:hAnsi="Times New Roman" w:cs="Times New Roman"/>
          <w:sz w:val="24"/>
          <w:szCs w:val="24"/>
        </w:rPr>
        <w:t xml:space="preserve"> kriisi seisukohast oluliste teenuseosutajate piiriülese liikumise hõlbustamiseks (IMERA artikkel 22)</w:t>
      </w:r>
      <w:r w:rsidR="00E0756A">
        <w:rPr>
          <w:rFonts w:ascii="Times New Roman" w:eastAsia="Times New Roman" w:hAnsi="Times New Roman" w:cs="Times New Roman"/>
          <w:sz w:val="24"/>
          <w:szCs w:val="24"/>
        </w:rPr>
        <w:t>.</w:t>
      </w:r>
    </w:p>
    <w:p w14:paraId="3B4516CD" w14:textId="153AFF1D" w:rsidR="005C4A62" w:rsidRPr="00562F43" w:rsidRDefault="006A38F7" w:rsidP="00BD215E">
      <w:pPr>
        <w:pStyle w:val="Pealkiri4"/>
        <w:rPr>
          <w:rFonts w:ascii="Times New Roman" w:eastAsia="Times New Roman" w:hAnsi="Times New Roman" w:cs="Times New Roman"/>
          <w:color w:val="auto"/>
        </w:rPr>
      </w:pPr>
      <w:r w:rsidRPr="00562F43">
        <w:rPr>
          <w:rFonts w:ascii="Times New Roman" w:eastAsia="Times New Roman" w:hAnsi="Times New Roman" w:cs="Times New Roman"/>
          <w:color w:val="auto"/>
        </w:rPr>
        <w:lastRenderedPageBreak/>
        <w:t>2.2.2</w:t>
      </w:r>
      <w:r w:rsidR="005A3D17">
        <w:rPr>
          <w:rFonts w:ascii="Times New Roman" w:eastAsia="Times New Roman" w:hAnsi="Times New Roman" w:cs="Times New Roman"/>
          <w:color w:val="auto"/>
        </w:rPr>
        <w:t>.</w:t>
      </w:r>
      <w:r w:rsidRPr="00562F43">
        <w:rPr>
          <w:rFonts w:ascii="Times New Roman" w:eastAsia="Times New Roman" w:hAnsi="Times New Roman" w:cs="Times New Roman"/>
          <w:color w:val="auto"/>
        </w:rPr>
        <w:t xml:space="preserve"> IMERA kolm kriisivalmiduse </w:t>
      </w:r>
      <w:r w:rsidR="003201A9">
        <w:rPr>
          <w:rFonts w:ascii="Times New Roman" w:eastAsia="Times New Roman" w:hAnsi="Times New Roman" w:cs="Times New Roman"/>
          <w:color w:val="auto"/>
        </w:rPr>
        <w:t>astet</w:t>
      </w:r>
    </w:p>
    <w:p w14:paraId="7CAEFE4F" w14:textId="77777777" w:rsidR="005C4A62" w:rsidRPr="005C4A62" w:rsidRDefault="005C4A62" w:rsidP="00BD215E">
      <w:pPr>
        <w:spacing w:after="0"/>
      </w:pPr>
    </w:p>
    <w:p w14:paraId="02BE7914" w14:textId="11FFC1CE" w:rsidR="00117982" w:rsidRPr="00117982" w:rsidRDefault="00117982" w:rsidP="00117982">
      <w:pPr>
        <w:jc w:val="both"/>
        <w:rPr>
          <w:rFonts w:ascii="Times New Roman" w:eastAsia="Times New Roman" w:hAnsi="Times New Roman" w:cs="Times New Roman"/>
          <w:sz w:val="24"/>
          <w:szCs w:val="24"/>
        </w:rPr>
      </w:pPr>
      <w:r w:rsidRPr="00117982">
        <w:rPr>
          <w:rFonts w:ascii="Times New Roman" w:eastAsia="Times New Roman" w:hAnsi="Times New Roman" w:cs="Times New Roman"/>
          <w:sz w:val="24"/>
          <w:szCs w:val="24"/>
        </w:rPr>
        <w:t xml:space="preserve">IMERA reguleerib kolme järjestikust kriisivalmiduse </w:t>
      </w:r>
      <w:r w:rsidR="003201A9">
        <w:rPr>
          <w:rFonts w:ascii="Times New Roman" w:eastAsia="Times New Roman" w:hAnsi="Times New Roman" w:cs="Times New Roman"/>
          <w:sz w:val="24"/>
          <w:szCs w:val="24"/>
        </w:rPr>
        <w:t>astet</w:t>
      </w:r>
      <w:r w:rsidRPr="00117982">
        <w:rPr>
          <w:rFonts w:ascii="Times New Roman" w:eastAsia="Times New Roman" w:hAnsi="Times New Roman" w:cs="Times New Roman"/>
          <w:sz w:val="24"/>
          <w:szCs w:val="24"/>
        </w:rPr>
        <w:t>: valmisoleku</w:t>
      </w:r>
      <w:r w:rsidR="00A44210">
        <w:rPr>
          <w:rFonts w:ascii="Times New Roman" w:eastAsia="Times New Roman" w:hAnsi="Times New Roman" w:cs="Times New Roman"/>
          <w:sz w:val="24"/>
          <w:szCs w:val="24"/>
        </w:rPr>
        <w:t>režiim</w:t>
      </w:r>
      <w:r w:rsidR="00741730">
        <w:rPr>
          <w:rFonts w:ascii="Times New Roman" w:eastAsia="Times New Roman" w:hAnsi="Times New Roman" w:cs="Times New Roman"/>
          <w:sz w:val="24"/>
          <w:szCs w:val="24"/>
        </w:rPr>
        <w:t xml:space="preserve"> (või erandolukorra raamistik)</w:t>
      </w:r>
      <w:r w:rsidRPr="00117982">
        <w:rPr>
          <w:rFonts w:ascii="Times New Roman" w:eastAsia="Times New Roman" w:hAnsi="Times New Roman" w:cs="Times New Roman"/>
          <w:sz w:val="24"/>
          <w:szCs w:val="24"/>
        </w:rPr>
        <w:t>, valvsusrežiim ja siseturu hädaolukorrarežiim.</w:t>
      </w:r>
    </w:p>
    <w:p w14:paraId="24256F67" w14:textId="353E9E83" w:rsidR="00363788" w:rsidRDefault="00363788" w:rsidP="00FF692C">
      <w:pPr>
        <w:jc w:val="both"/>
        <w:rPr>
          <w:rFonts w:ascii="Times New Roman" w:eastAsia="Times New Roman" w:hAnsi="Times New Roman" w:cs="Times New Roman"/>
          <w:sz w:val="24"/>
          <w:szCs w:val="24"/>
        </w:rPr>
      </w:pPr>
      <w:r w:rsidRPr="00363788">
        <w:rPr>
          <w:rFonts w:ascii="Times New Roman" w:eastAsia="Times New Roman" w:hAnsi="Times New Roman" w:cs="Times New Roman"/>
          <w:b/>
          <w:bCs/>
          <w:sz w:val="24"/>
          <w:szCs w:val="24"/>
        </w:rPr>
        <w:t xml:space="preserve">Valmisolekurežiim </w:t>
      </w:r>
      <w:r w:rsidRPr="00363788">
        <w:rPr>
          <w:rFonts w:ascii="Times New Roman" w:eastAsia="Times New Roman" w:hAnsi="Times New Roman" w:cs="Times New Roman"/>
          <w:sz w:val="24"/>
          <w:szCs w:val="24"/>
        </w:rPr>
        <w:t xml:space="preserve">tähendab IMERA kontekstis süsteemset ja pidevat ettevalmistust võimalikuks kriisiks. </w:t>
      </w:r>
    </w:p>
    <w:p w14:paraId="6D15C2A4" w14:textId="2D17BFC6" w:rsidR="00363788" w:rsidRDefault="00363788" w:rsidP="00FF692C">
      <w:pPr>
        <w:jc w:val="both"/>
        <w:rPr>
          <w:rFonts w:ascii="Times New Roman" w:eastAsia="Times New Roman" w:hAnsi="Times New Roman" w:cs="Times New Roman"/>
          <w:sz w:val="24"/>
          <w:szCs w:val="24"/>
        </w:rPr>
      </w:pPr>
      <w:r w:rsidRPr="006F0DDA">
        <w:rPr>
          <w:rFonts w:ascii="Times New Roman" w:eastAsia="Times New Roman" w:hAnsi="Times New Roman" w:cs="Times New Roman"/>
          <w:sz w:val="24"/>
          <w:szCs w:val="24"/>
        </w:rPr>
        <w:t xml:space="preserve">Selles protsessis täidab CLO keskset rolli siseriikliku </w:t>
      </w:r>
      <w:r w:rsidR="00C57795">
        <w:rPr>
          <w:rFonts w:ascii="Times New Roman" w:eastAsia="Times New Roman" w:hAnsi="Times New Roman" w:cs="Times New Roman"/>
          <w:sz w:val="24"/>
          <w:szCs w:val="24"/>
        </w:rPr>
        <w:t>teab</w:t>
      </w:r>
      <w:r w:rsidR="00F250FE">
        <w:rPr>
          <w:rFonts w:ascii="Times New Roman" w:eastAsia="Times New Roman" w:hAnsi="Times New Roman" w:cs="Times New Roman"/>
          <w:sz w:val="24"/>
          <w:szCs w:val="24"/>
        </w:rPr>
        <w:t>e</w:t>
      </w:r>
      <w:r w:rsidR="00C57795">
        <w:rPr>
          <w:rFonts w:ascii="Times New Roman" w:eastAsia="Times New Roman" w:hAnsi="Times New Roman" w:cs="Times New Roman"/>
          <w:sz w:val="24"/>
          <w:szCs w:val="24"/>
        </w:rPr>
        <w:t>vahetus</w:t>
      </w:r>
      <w:r w:rsidRPr="006F0DDA">
        <w:rPr>
          <w:rFonts w:ascii="Times New Roman" w:eastAsia="Times New Roman" w:hAnsi="Times New Roman" w:cs="Times New Roman"/>
          <w:sz w:val="24"/>
          <w:szCs w:val="24"/>
        </w:rPr>
        <w:t>võrgustiku ülesehitamisel ja pädevate asutuste kaardistamisel, tagades, et kriisiolukorras oleks</w:t>
      </w:r>
      <w:r>
        <w:rPr>
          <w:rFonts w:ascii="Times New Roman" w:eastAsia="Times New Roman" w:hAnsi="Times New Roman" w:cs="Times New Roman"/>
          <w:sz w:val="24"/>
          <w:szCs w:val="24"/>
        </w:rPr>
        <w:t xml:space="preserve"> </w:t>
      </w:r>
      <w:r w:rsidRPr="006F0DDA">
        <w:rPr>
          <w:rFonts w:ascii="Times New Roman" w:eastAsia="Times New Roman" w:hAnsi="Times New Roman" w:cs="Times New Roman"/>
          <w:sz w:val="24"/>
          <w:szCs w:val="24"/>
        </w:rPr>
        <w:t xml:space="preserve">selge vastutusahel ja toimiv </w:t>
      </w:r>
      <w:r w:rsidR="00C57795">
        <w:rPr>
          <w:rFonts w:ascii="Times New Roman" w:eastAsia="Times New Roman" w:hAnsi="Times New Roman" w:cs="Times New Roman"/>
          <w:sz w:val="24"/>
          <w:szCs w:val="24"/>
        </w:rPr>
        <w:t>teabev</w:t>
      </w:r>
      <w:r w:rsidRPr="006F0DDA">
        <w:rPr>
          <w:rFonts w:ascii="Times New Roman" w:eastAsia="Times New Roman" w:hAnsi="Times New Roman" w:cs="Times New Roman"/>
          <w:sz w:val="24"/>
          <w:szCs w:val="24"/>
        </w:rPr>
        <w:t xml:space="preserve">ahetus. </w:t>
      </w:r>
      <w:r w:rsidR="00BB3A2F" w:rsidRPr="00BB3A2F">
        <w:rPr>
          <w:rFonts w:ascii="Times New Roman" w:eastAsia="Times New Roman" w:hAnsi="Times New Roman" w:cs="Times New Roman"/>
          <w:sz w:val="24"/>
          <w:szCs w:val="24"/>
        </w:rPr>
        <w:t>Pädevate asutuste ülevaates tuleb selgelt välja tuua, millised rollid ja ülesanded on igale asutusele riigisisese õiguse alusel määratud siseturu valvsus- ja hädaolukorrarežiimide ajal</w:t>
      </w:r>
      <w:r w:rsidR="009000F8" w:rsidRPr="009000F8">
        <w:rPr>
          <w:rFonts w:ascii="Times New Roman" w:eastAsia="Times New Roman" w:hAnsi="Times New Roman" w:cs="Times New Roman"/>
          <w:sz w:val="24"/>
          <w:szCs w:val="24"/>
        </w:rPr>
        <w:t>.</w:t>
      </w:r>
    </w:p>
    <w:p w14:paraId="0F8484F0" w14:textId="5ADB3D74" w:rsidR="00BB3A2F" w:rsidRDefault="00BB3A2F" w:rsidP="00FF692C">
      <w:pPr>
        <w:jc w:val="both"/>
        <w:rPr>
          <w:rFonts w:ascii="Times New Roman" w:eastAsia="Times New Roman" w:hAnsi="Times New Roman" w:cs="Times New Roman"/>
          <w:sz w:val="24"/>
          <w:szCs w:val="24"/>
        </w:rPr>
      </w:pPr>
      <w:r w:rsidRPr="00BB3A2F">
        <w:rPr>
          <w:rFonts w:ascii="Times New Roman" w:eastAsia="Times New Roman" w:hAnsi="Times New Roman" w:cs="Times New Roman"/>
          <w:sz w:val="24"/>
          <w:szCs w:val="24"/>
        </w:rPr>
        <w:t>Valmisoleku osana on CLO</w:t>
      </w:r>
      <w:r w:rsidR="0064287C">
        <w:rPr>
          <w:rFonts w:ascii="Times New Roman" w:eastAsia="Times New Roman" w:hAnsi="Times New Roman" w:cs="Times New Roman"/>
          <w:sz w:val="24"/>
          <w:szCs w:val="24"/>
        </w:rPr>
        <w:t>-</w:t>
      </w:r>
      <w:r w:rsidRPr="00BB3A2F">
        <w:rPr>
          <w:rFonts w:ascii="Times New Roman" w:eastAsia="Times New Roman" w:hAnsi="Times New Roman" w:cs="Times New Roman"/>
          <w:sz w:val="24"/>
          <w:szCs w:val="24"/>
        </w:rPr>
        <w:t xml:space="preserve">l ka kohustus edastada komisjonile ja teistele liikmesriikide </w:t>
      </w:r>
      <w:proofErr w:type="spellStart"/>
      <w:r w:rsidRPr="00BB3A2F">
        <w:rPr>
          <w:rFonts w:ascii="Times New Roman" w:eastAsia="Times New Roman" w:hAnsi="Times New Roman" w:cs="Times New Roman"/>
          <w:sz w:val="24"/>
          <w:szCs w:val="24"/>
        </w:rPr>
        <w:t>CLOdele</w:t>
      </w:r>
      <w:proofErr w:type="spellEnd"/>
      <w:r w:rsidR="0064287C">
        <w:rPr>
          <w:rFonts w:ascii="Times New Roman" w:eastAsia="Times New Roman" w:hAnsi="Times New Roman" w:cs="Times New Roman"/>
          <w:sz w:val="24"/>
          <w:szCs w:val="24"/>
        </w:rPr>
        <w:t xml:space="preserve"> </w:t>
      </w:r>
      <w:proofErr w:type="spellStart"/>
      <w:r w:rsidR="0064287C" w:rsidRPr="004848E3">
        <w:rPr>
          <w:rFonts w:ascii="Times New Roman" w:eastAsia="Times New Roman" w:hAnsi="Times New Roman" w:cs="Times New Roman"/>
          <w:i/>
          <w:iCs/>
          <w:sz w:val="24"/>
          <w:szCs w:val="24"/>
        </w:rPr>
        <w:t>a</w:t>
      </w:r>
      <w:r w:rsidR="00EA4030" w:rsidRPr="004848E3">
        <w:rPr>
          <w:rFonts w:ascii="Times New Roman" w:eastAsia="Times New Roman" w:hAnsi="Times New Roman" w:cs="Times New Roman"/>
          <w:i/>
          <w:iCs/>
          <w:sz w:val="24"/>
          <w:szCs w:val="24"/>
        </w:rPr>
        <w:t>d</w:t>
      </w:r>
      <w:proofErr w:type="spellEnd"/>
      <w:r w:rsidR="0064287C" w:rsidRPr="004848E3">
        <w:rPr>
          <w:rFonts w:ascii="Times New Roman" w:eastAsia="Times New Roman" w:hAnsi="Times New Roman" w:cs="Times New Roman"/>
          <w:i/>
          <w:iCs/>
          <w:sz w:val="24"/>
          <w:szCs w:val="24"/>
        </w:rPr>
        <w:t xml:space="preserve"> </w:t>
      </w:r>
      <w:proofErr w:type="spellStart"/>
      <w:r w:rsidR="0064287C" w:rsidRPr="004848E3">
        <w:rPr>
          <w:rFonts w:ascii="Times New Roman" w:eastAsia="Times New Roman" w:hAnsi="Times New Roman" w:cs="Times New Roman"/>
          <w:i/>
          <w:iCs/>
          <w:sz w:val="24"/>
          <w:szCs w:val="24"/>
        </w:rPr>
        <w:t>hoc</w:t>
      </w:r>
      <w:proofErr w:type="spellEnd"/>
      <w:r w:rsidR="0064287C">
        <w:rPr>
          <w:rFonts w:ascii="Times New Roman" w:eastAsia="Times New Roman" w:hAnsi="Times New Roman" w:cs="Times New Roman"/>
          <w:sz w:val="24"/>
          <w:szCs w:val="24"/>
        </w:rPr>
        <w:t xml:space="preserve"> hoiatused</w:t>
      </w:r>
      <w:r w:rsidRPr="00BB3A2F">
        <w:rPr>
          <w:rFonts w:ascii="Times New Roman" w:eastAsia="Times New Roman" w:hAnsi="Times New Roman" w:cs="Times New Roman"/>
          <w:sz w:val="24"/>
          <w:szCs w:val="24"/>
        </w:rPr>
        <w:t xml:space="preserve">. </w:t>
      </w:r>
      <w:r w:rsidR="0064287C">
        <w:rPr>
          <w:rFonts w:ascii="Times New Roman" w:eastAsia="Times New Roman" w:hAnsi="Times New Roman" w:cs="Times New Roman"/>
          <w:sz w:val="24"/>
          <w:szCs w:val="24"/>
        </w:rPr>
        <w:t>Hoiatuse</w:t>
      </w:r>
      <w:r w:rsidRPr="00BB3A2F">
        <w:rPr>
          <w:rFonts w:ascii="Times New Roman" w:eastAsia="Times New Roman" w:hAnsi="Times New Roman" w:cs="Times New Roman"/>
          <w:sz w:val="24"/>
          <w:szCs w:val="24"/>
        </w:rPr>
        <w:t xml:space="preserve"> otsustamisel võtab CLO arvesse juhtumi mõju ulatust, kestust, piiriülest mõju ning seda, kas häire puudutab elutähtsate kaupade või teenuste tarneahelaid. Edastatud teavet käideldakse kooskõlas liidu ja riigisiseste konfidentsiaalsusnõuetega</w:t>
      </w:r>
      <w:r w:rsidR="0064287C">
        <w:rPr>
          <w:rFonts w:ascii="Times New Roman" w:eastAsia="Times New Roman" w:hAnsi="Times New Roman" w:cs="Times New Roman"/>
          <w:sz w:val="24"/>
          <w:szCs w:val="24"/>
        </w:rPr>
        <w:t>.</w:t>
      </w:r>
    </w:p>
    <w:p w14:paraId="0B4D3F89" w14:textId="1BBAB5D5" w:rsidR="00341E19" w:rsidRDefault="00341E19" w:rsidP="00FF692C">
      <w:pPr>
        <w:jc w:val="both"/>
        <w:rPr>
          <w:rFonts w:ascii="Times New Roman" w:eastAsia="Times New Roman" w:hAnsi="Times New Roman" w:cs="Times New Roman"/>
          <w:sz w:val="24"/>
          <w:szCs w:val="24"/>
        </w:rPr>
      </w:pPr>
      <w:r w:rsidRPr="00341E19">
        <w:rPr>
          <w:rFonts w:ascii="Times New Roman" w:eastAsia="Times New Roman" w:hAnsi="Times New Roman" w:cs="Times New Roman"/>
          <w:sz w:val="24"/>
          <w:szCs w:val="24"/>
        </w:rPr>
        <w:t>ELi tasandil toetab valmisolekut IMERA nõukoda, kes hindab süsteemseid riske ja nende võimalikku mõju siseturule ning teeb komisjonile ettepanekuid koordineeritud valmisolekumeetmete kavandamiseks.</w:t>
      </w:r>
    </w:p>
    <w:p w14:paraId="0180CCB1" w14:textId="77777777" w:rsidR="00741730" w:rsidRDefault="00363788" w:rsidP="00B9288A">
      <w:pPr>
        <w:jc w:val="both"/>
        <w:rPr>
          <w:rFonts w:ascii="Times New Roman" w:eastAsia="Times New Roman" w:hAnsi="Times New Roman" w:cs="Times New Roman"/>
          <w:sz w:val="24"/>
          <w:szCs w:val="24"/>
        </w:rPr>
      </w:pPr>
      <w:r w:rsidRPr="00240967">
        <w:rPr>
          <w:rFonts w:ascii="Times New Roman" w:eastAsia="Times New Roman" w:hAnsi="Times New Roman" w:cs="Times New Roman"/>
          <w:sz w:val="24"/>
          <w:szCs w:val="24"/>
        </w:rPr>
        <w:t xml:space="preserve">Valmisoleku toetamiseks </w:t>
      </w:r>
      <w:r w:rsidR="00C57795">
        <w:rPr>
          <w:rFonts w:ascii="Times New Roman" w:eastAsia="Times New Roman" w:hAnsi="Times New Roman" w:cs="Times New Roman"/>
          <w:sz w:val="24"/>
          <w:szCs w:val="24"/>
        </w:rPr>
        <w:t xml:space="preserve">arendab Komisjon </w:t>
      </w:r>
      <w:r w:rsidRPr="00240967">
        <w:rPr>
          <w:rFonts w:ascii="Times New Roman" w:eastAsia="Times New Roman" w:hAnsi="Times New Roman" w:cs="Times New Roman"/>
          <w:sz w:val="24"/>
          <w:szCs w:val="24"/>
        </w:rPr>
        <w:t>kriisiohje haldusplatvorm</w:t>
      </w:r>
      <w:r w:rsidR="00BB3A2F">
        <w:rPr>
          <w:rFonts w:ascii="Times New Roman" w:eastAsia="Times New Roman" w:hAnsi="Times New Roman" w:cs="Times New Roman"/>
          <w:sz w:val="24"/>
          <w:szCs w:val="24"/>
        </w:rPr>
        <w:t>i</w:t>
      </w:r>
      <w:r w:rsidRPr="00240967">
        <w:rPr>
          <w:rFonts w:ascii="Times New Roman" w:eastAsia="Times New Roman" w:hAnsi="Times New Roman" w:cs="Times New Roman"/>
          <w:sz w:val="24"/>
          <w:szCs w:val="24"/>
        </w:rPr>
        <w:t xml:space="preserve"> (ECMP), mis hakkab toimima IMERA keskse </w:t>
      </w:r>
      <w:r w:rsidR="008F421C">
        <w:rPr>
          <w:rFonts w:ascii="Times New Roman" w:eastAsia="Times New Roman" w:hAnsi="Times New Roman" w:cs="Times New Roman"/>
          <w:sz w:val="24"/>
          <w:szCs w:val="24"/>
        </w:rPr>
        <w:t>teabe</w:t>
      </w:r>
      <w:r w:rsidRPr="00240967">
        <w:rPr>
          <w:rFonts w:ascii="Times New Roman" w:eastAsia="Times New Roman" w:hAnsi="Times New Roman" w:cs="Times New Roman"/>
          <w:sz w:val="24"/>
          <w:szCs w:val="24"/>
        </w:rPr>
        <w:t xml:space="preserve">vahetus- ja koordineerimisvahendina. Platvorm võimaldab reaalajas teabe jagamist, dokumentide vahetust, menetluste haldamist ning </w:t>
      </w:r>
      <w:proofErr w:type="spellStart"/>
      <w:r w:rsidRPr="00240967">
        <w:rPr>
          <w:rFonts w:ascii="Times New Roman" w:eastAsia="Times New Roman" w:hAnsi="Times New Roman" w:cs="Times New Roman"/>
          <w:sz w:val="24"/>
          <w:szCs w:val="24"/>
        </w:rPr>
        <w:t>ametkondadevahelist</w:t>
      </w:r>
      <w:proofErr w:type="spellEnd"/>
      <w:r w:rsidRPr="00240967">
        <w:rPr>
          <w:rFonts w:ascii="Times New Roman" w:eastAsia="Times New Roman" w:hAnsi="Times New Roman" w:cs="Times New Roman"/>
          <w:sz w:val="24"/>
          <w:szCs w:val="24"/>
        </w:rPr>
        <w:t xml:space="preserve"> koostööd komisjoni ja liikmesriikide vahel. </w:t>
      </w:r>
      <w:r w:rsidR="00741730" w:rsidRPr="00741730">
        <w:rPr>
          <w:rFonts w:ascii="Times New Roman" w:eastAsia="Times New Roman" w:hAnsi="Times New Roman" w:cs="Times New Roman"/>
          <w:sz w:val="24"/>
          <w:szCs w:val="24"/>
        </w:rPr>
        <w:t>ECMP esimene prooviversioon on juba valmis, kuid selle kasutuselevõtt on eeldatavalt kavandatud 2026. aasta lõpupoole, millele eelneb vahepealne testimisperiood.</w:t>
      </w:r>
    </w:p>
    <w:p w14:paraId="1FD8589C" w14:textId="264C4F2F" w:rsidR="00967836" w:rsidRDefault="00967836" w:rsidP="00DE5734">
      <w:pPr>
        <w:jc w:val="both"/>
        <w:rPr>
          <w:rFonts w:ascii="Times New Roman" w:eastAsia="Times New Roman" w:hAnsi="Times New Roman" w:cs="Times New Roman"/>
          <w:sz w:val="24"/>
          <w:szCs w:val="24"/>
        </w:rPr>
      </w:pPr>
      <w:r w:rsidRPr="00967836">
        <w:rPr>
          <w:rFonts w:ascii="Times New Roman" w:eastAsia="Times New Roman" w:hAnsi="Times New Roman" w:cs="Times New Roman"/>
          <w:sz w:val="24"/>
          <w:szCs w:val="24"/>
        </w:rPr>
        <w:t>Valmisolekurežiimi kuulub ka vabatahtlike koostööprotokollide ettevalmistamine, mille raames võivad ettevõtjad koostöös komisjoniga kokku leppida eeldatavate häirete spetsiifilistes parameetrites, osalejate rollijaotuses ning selliste protokollide aktiveerimise mehhanismides ja nendega seotud meetmetes.</w:t>
      </w:r>
      <w:r>
        <w:rPr>
          <w:rFonts w:ascii="Times New Roman" w:eastAsia="Times New Roman" w:hAnsi="Times New Roman" w:cs="Times New Roman"/>
          <w:sz w:val="24"/>
          <w:szCs w:val="24"/>
        </w:rPr>
        <w:t xml:space="preserve"> </w:t>
      </w:r>
    </w:p>
    <w:p w14:paraId="7A091188" w14:textId="15012444" w:rsidR="00DE5734" w:rsidRPr="00DE5734" w:rsidRDefault="00DE5734" w:rsidP="00DE5734">
      <w:pPr>
        <w:jc w:val="both"/>
        <w:rPr>
          <w:rFonts w:ascii="Times New Roman" w:eastAsia="Times New Roman" w:hAnsi="Times New Roman" w:cs="Times New Roman"/>
          <w:sz w:val="24"/>
          <w:szCs w:val="24"/>
        </w:rPr>
      </w:pPr>
      <w:r w:rsidRPr="00DE5734">
        <w:rPr>
          <w:rFonts w:ascii="Times New Roman" w:eastAsia="Times New Roman" w:hAnsi="Times New Roman" w:cs="Times New Roman"/>
          <w:sz w:val="24"/>
          <w:szCs w:val="24"/>
        </w:rPr>
        <w:t xml:space="preserve">Lisaks sellele töötab komisjon välja </w:t>
      </w:r>
      <w:r w:rsidRPr="008D355F">
        <w:rPr>
          <w:rFonts w:ascii="Times New Roman" w:eastAsia="Times New Roman" w:hAnsi="Times New Roman" w:cs="Times New Roman"/>
          <w:sz w:val="24"/>
          <w:szCs w:val="24"/>
        </w:rPr>
        <w:t>koolitus</w:t>
      </w:r>
      <w:r w:rsidR="004A4DB4">
        <w:rPr>
          <w:rFonts w:ascii="Times New Roman" w:eastAsia="Times New Roman" w:hAnsi="Times New Roman" w:cs="Times New Roman"/>
          <w:sz w:val="24"/>
          <w:szCs w:val="24"/>
        </w:rPr>
        <w:t xml:space="preserve">ed ja </w:t>
      </w:r>
      <w:proofErr w:type="spellStart"/>
      <w:r w:rsidR="004A4DB4">
        <w:rPr>
          <w:rFonts w:ascii="Times New Roman" w:eastAsia="Times New Roman" w:hAnsi="Times New Roman" w:cs="Times New Roman"/>
          <w:sz w:val="24"/>
          <w:szCs w:val="24"/>
        </w:rPr>
        <w:t>matkeharjutused</w:t>
      </w:r>
      <w:proofErr w:type="spellEnd"/>
      <w:r w:rsidR="004A4DB4">
        <w:rPr>
          <w:rFonts w:ascii="Times New Roman" w:eastAsia="Times New Roman" w:hAnsi="Times New Roman" w:cs="Times New Roman"/>
          <w:sz w:val="24"/>
          <w:szCs w:val="24"/>
        </w:rPr>
        <w:t xml:space="preserve"> </w:t>
      </w:r>
      <w:proofErr w:type="spellStart"/>
      <w:r w:rsidRPr="008D355F">
        <w:rPr>
          <w:rFonts w:ascii="Times New Roman" w:eastAsia="Times New Roman" w:hAnsi="Times New Roman" w:cs="Times New Roman"/>
          <w:sz w:val="24"/>
          <w:szCs w:val="24"/>
        </w:rPr>
        <w:t>CLOde</w:t>
      </w:r>
      <w:proofErr w:type="spellEnd"/>
      <w:r w:rsidRPr="00DE5734">
        <w:rPr>
          <w:rFonts w:ascii="Times New Roman" w:eastAsia="Times New Roman" w:hAnsi="Times New Roman" w:cs="Times New Roman"/>
          <w:sz w:val="24"/>
          <w:szCs w:val="24"/>
        </w:rPr>
        <w:t xml:space="preserve"> töötajatele, et tugevdada kriisiks valmisolekut</w:t>
      </w:r>
      <w:r w:rsidR="008F421C">
        <w:rPr>
          <w:rFonts w:ascii="Times New Roman" w:eastAsia="Times New Roman" w:hAnsi="Times New Roman" w:cs="Times New Roman"/>
          <w:sz w:val="24"/>
          <w:szCs w:val="24"/>
        </w:rPr>
        <w:t xml:space="preserve">. </w:t>
      </w:r>
      <w:r w:rsidRPr="00DE5734">
        <w:rPr>
          <w:rFonts w:ascii="Times New Roman" w:eastAsia="Times New Roman" w:hAnsi="Times New Roman" w:cs="Times New Roman"/>
          <w:sz w:val="24"/>
          <w:szCs w:val="24"/>
        </w:rPr>
        <w:t>Koolitused põhinevad varasemate kriiside kogemusel ning hõlmavad kogu kriisiohjamise tsüklit alates riskide tuvastamisest kuni meetmete rakendamiseni.</w:t>
      </w:r>
    </w:p>
    <w:p w14:paraId="24C4AC4D" w14:textId="67D908A9" w:rsidR="00DE5734" w:rsidRDefault="00DE5734" w:rsidP="00DE5734">
      <w:pPr>
        <w:jc w:val="both"/>
        <w:rPr>
          <w:rFonts w:ascii="Times New Roman" w:eastAsia="Times New Roman" w:hAnsi="Times New Roman" w:cs="Times New Roman"/>
          <w:sz w:val="24"/>
          <w:szCs w:val="24"/>
        </w:rPr>
      </w:pPr>
      <w:r w:rsidRPr="00DE5734">
        <w:rPr>
          <w:rFonts w:ascii="Times New Roman" w:eastAsia="Times New Roman" w:hAnsi="Times New Roman" w:cs="Times New Roman"/>
          <w:sz w:val="24"/>
          <w:szCs w:val="24"/>
        </w:rPr>
        <w:t xml:space="preserve">Süsteemse valmisoleku osana viib komisjon nõukoja arvamusele tuginedes läbi </w:t>
      </w:r>
      <w:r w:rsidRPr="008D355F">
        <w:rPr>
          <w:rFonts w:ascii="Times New Roman" w:eastAsia="Times New Roman" w:hAnsi="Times New Roman" w:cs="Times New Roman"/>
          <w:sz w:val="24"/>
          <w:szCs w:val="24"/>
        </w:rPr>
        <w:t xml:space="preserve">stressiteste, sealhulgas sektori- ja piirkonnapõhiseid </w:t>
      </w:r>
      <w:proofErr w:type="spellStart"/>
      <w:r w:rsidR="008F421C" w:rsidRPr="008D355F">
        <w:rPr>
          <w:rFonts w:ascii="Times New Roman" w:eastAsia="Times New Roman" w:hAnsi="Times New Roman" w:cs="Times New Roman"/>
          <w:sz w:val="24"/>
          <w:szCs w:val="24"/>
        </w:rPr>
        <w:t>matkeharjutusi</w:t>
      </w:r>
      <w:proofErr w:type="spellEnd"/>
      <w:r w:rsidRPr="008D355F">
        <w:rPr>
          <w:rFonts w:ascii="Times New Roman" w:eastAsia="Times New Roman" w:hAnsi="Times New Roman" w:cs="Times New Roman"/>
          <w:sz w:val="24"/>
          <w:szCs w:val="24"/>
        </w:rPr>
        <w:t>, mille eesmärk</w:t>
      </w:r>
      <w:r w:rsidRPr="00DE5734">
        <w:rPr>
          <w:rFonts w:ascii="Times New Roman" w:eastAsia="Times New Roman" w:hAnsi="Times New Roman" w:cs="Times New Roman"/>
          <w:sz w:val="24"/>
          <w:szCs w:val="24"/>
        </w:rPr>
        <w:t xml:space="preserve"> on hinnata võimalike siseturuhäirete mõju ja nende maandamise vajadust</w:t>
      </w:r>
      <w:r w:rsidR="008F421C">
        <w:rPr>
          <w:rFonts w:ascii="Times New Roman" w:eastAsia="Times New Roman" w:hAnsi="Times New Roman" w:cs="Times New Roman"/>
          <w:sz w:val="24"/>
          <w:szCs w:val="24"/>
        </w:rPr>
        <w:t>.</w:t>
      </w:r>
      <w:r w:rsidRPr="00DE5734">
        <w:rPr>
          <w:rFonts w:ascii="Times New Roman" w:eastAsia="Times New Roman" w:hAnsi="Times New Roman" w:cs="Times New Roman"/>
          <w:sz w:val="24"/>
          <w:szCs w:val="24"/>
        </w:rPr>
        <w:t xml:space="preserve"> Komisjon korraldab stressiteste regulaarselt, vähemalt kord kahe aasta jooksul, kaasates </w:t>
      </w:r>
      <w:proofErr w:type="spellStart"/>
      <w:r w:rsidRPr="00DE5734">
        <w:rPr>
          <w:rFonts w:ascii="Times New Roman" w:eastAsia="Times New Roman" w:hAnsi="Times New Roman" w:cs="Times New Roman"/>
          <w:sz w:val="24"/>
          <w:szCs w:val="24"/>
        </w:rPr>
        <w:t>CLOde</w:t>
      </w:r>
      <w:proofErr w:type="spellEnd"/>
      <w:r w:rsidRPr="00DE5734">
        <w:rPr>
          <w:rFonts w:ascii="Times New Roman" w:eastAsia="Times New Roman" w:hAnsi="Times New Roman" w:cs="Times New Roman"/>
          <w:sz w:val="24"/>
          <w:szCs w:val="24"/>
        </w:rPr>
        <w:t xml:space="preserve"> töötajaid ja vajaduse korral ka teisi sidusrühmi. Stressitestide tulemused edastatakse IMERA nõukojale ja nende kohta avaldatakse aruanne.</w:t>
      </w:r>
    </w:p>
    <w:p w14:paraId="7B8422B5" w14:textId="77777777" w:rsidR="00994FFB" w:rsidRDefault="00994FFB" w:rsidP="00B9288A">
      <w:pPr>
        <w:jc w:val="both"/>
        <w:rPr>
          <w:rFonts w:ascii="Times New Roman" w:eastAsia="Times New Roman" w:hAnsi="Times New Roman" w:cs="Times New Roman"/>
          <w:sz w:val="24"/>
          <w:szCs w:val="24"/>
        </w:rPr>
      </w:pPr>
      <w:r w:rsidRPr="00994FFB">
        <w:rPr>
          <w:rFonts w:ascii="Times New Roman" w:eastAsia="Times New Roman" w:hAnsi="Times New Roman" w:cs="Times New Roman"/>
          <w:b/>
          <w:bCs/>
          <w:sz w:val="24"/>
          <w:szCs w:val="24"/>
        </w:rPr>
        <w:t xml:space="preserve">Valvsusrežiim </w:t>
      </w:r>
      <w:r w:rsidRPr="00994FFB">
        <w:rPr>
          <w:rFonts w:ascii="Times New Roman" w:eastAsia="Times New Roman" w:hAnsi="Times New Roman" w:cs="Times New Roman"/>
          <w:sz w:val="24"/>
          <w:szCs w:val="24"/>
        </w:rPr>
        <w:t xml:space="preserve">on IMERA kriisivalmidussüsteemi teine tase, mille eesmärk on tõsta siseturu seirevalmidust olukorras, kus on ilmnenud esialgsed viited võimalikule kriisile. </w:t>
      </w:r>
    </w:p>
    <w:p w14:paraId="0F684A68" w14:textId="274DDC89" w:rsidR="00994FFB" w:rsidRDefault="00994FFB" w:rsidP="00B9288A">
      <w:pPr>
        <w:jc w:val="both"/>
        <w:rPr>
          <w:rFonts w:ascii="Times New Roman" w:eastAsia="Times New Roman" w:hAnsi="Times New Roman" w:cs="Times New Roman"/>
          <w:b/>
          <w:bCs/>
          <w:sz w:val="24"/>
          <w:szCs w:val="24"/>
        </w:rPr>
      </w:pPr>
      <w:r w:rsidRPr="00994FFB">
        <w:rPr>
          <w:rFonts w:ascii="Times New Roman" w:eastAsia="Times New Roman" w:hAnsi="Times New Roman" w:cs="Times New Roman"/>
          <w:sz w:val="24"/>
          <w:szCs w:val="24"/>
        </w:rPr>
        <w:t xml:space="preserve">Valvsusrežiimi kehtestamise ettevalmistus algab riikliku CLO </w:t>
      </w:r>
      <w:proofErr w:type="spellStart"/>
      <w:r w:rsidRPr="00851251">
        <w:rPr>
          <w:rFonts w:ascii="Times New Roman" w:eastAsia="Times New Roman" w:hAnsi="Times New Roman" w:cs="Times New Roman"/>
          <w:i/>
          <w:iCs/>
          <w:sz w:val="24"/>
          <w:szCs w:val="24"/>
        </w:rPr>
        <w:t>ad</w:t>
      </w:r>
      <w:proofErr w:type="spellEnd"/>
      <w:r w:rsidRPr="00851251">
        <w:rPr>
          <w:rFonts w:ascii="Times New Roman" w:eastAsia="Times New Roman" w:hAnsi="Times New Roman" w:cs="Times New Roman"/>
          <w:i/>
          <w:iCs/>
          <w:sz w:val="24"/>
          <w:szCs w:val="24"/>
        </w:rPr>
        <w:t xml:space="preserve"> </w:t>
      </w:r>
      <w:proofErr w:type="spellStart"/>
      <w:r w:rsidRPr="00851251">
        <w:rPr>
          <w:rFonts w:ascii="Times New Roman" w:eastAsia="Times New Roman" w:hAnsi="Times New Roman" w:cs="Times New Roman"/>
          <w:i/>
          <w:iCs/>
          <w:sz w:val="24"/>
          <w:szCs w:val="24"/>
        </w:rPr>
        <w:t>hoc</w:t>
      </w:r>
      <w:proofErr w:type="spellEnd"/>
      <w:r w:rsidRPr="00994FFB">
        <w:rPr>
          <w:rFonts w:ascii="Times New Roman" w:eastAsia="Times New Roman" w:hAnsi="Times New Roman" w:cs="Times New Roman"/>
          <w:sz w:val="24"/>
          <w:szCs w:val="24"/>
        </w:rPr>
        <w:t xml:space="preserve"> </w:t>
      </w:r>
      <w:r w:rsidR="00851251">
        <w:rPr>
          <w:rFonts w:ascii="Times New Roman" w:eastAsia="Times New Roman" w:hAnsi="Times New Roman" w:cs="Times New Roman"/>
          <w:sz w:val="24"/>
          <w:szCs w:val="24"/>
        </w:rPr>
        <w:t>hoiatusest</w:t>
      </w:r>
      <w:r w:rsidRPr="00994FFB">
        <w:rPr>
          <w:rFonts w:ascii="Times New Roman" w:eastAsia="Times New Roman" w:hAnsi="Times New Roman" w:cs="Times New Roman"/>
          <w:sz w:val="24"/>
          <w:szCs w:val="24"/>
        </w:rPr>
        <w:t xml:space="preserve"> komisjonile võimaliku siseturuhäire kohta. Seejärel hindab IMERA nõukoda esitatud teavet ning annab </w:t>
      </w:r>
      <w:r w:rsidRPr="00994FFB">
        <w:rPr>
          <w:rFonts w:ascii="Times New Roman" w:eastAsia="Times New Roman" w:hAnsi="Times New Roman" w:cs="Times New Roman"/>
          <w:sz w:val="24"/>
          <w:szCs w:val="24"/>
        </w:rPr>
        <w:lastRenderedPageBreak/>
        <w:t>komisjonile oma arvamuse kriisi potentsiaalse mõju kohta. Nõukoja arvamust arvesse võttes võib komisjon teha nõukogule ettepaneku kehtestada siseturu valvsusrežiim</w:t>
      </w:r>
      <w:r w:rsidRPr="00994FFB">
        <w:rPr>
          <w:rFonts w:ascii="Times New Roman" w:eastAsia="Times New Roman" w:hAnsi="Times New Roman" w:cs="Times New Roman"/>
          <w:b/>
          <w:bCs/>
          <w:sz w:val="24"/>
          <w:szCs w:val="24"/>
        </w:rPr>
        <w:t xml:space="preserve">. </w:t>
      </w:r>
    </w:p>
    <w:p w14:paraId="20104B24" w14:textId="7C2EBCBD" w:rsidR="00994FFB" w:rsidRPr="00994FFB" w:rsidRDefault="00994FFB" w:rsidP="00B9288A">
      <w:pPr>
        <w:jc w:val="both"/>
        <w:rPr>
          <w:rFonts w:ascii="Times New Roman" w:eastAsia="Times New Roman" w:hAnsi="Times New Roman" w:cs="Times New Roman"/>
          <w:sz w:val="24"/>
          <w:szCs w:val="24"/>
        </w:rPr>
      </w:pPr>
      <w:r w:rsidRPr="00994FFB">
        <w:rPr>
          <w:rFonts w:ascii="Times New Roman" w:eastAsia="Times New Roman" w:hAnsi="Times New Roman" w:cs="Times New Roman"/>
          <w:sz w:val="24"/>
          <w:szCs w:val="24"/>
        </w:rPr>
        <w:t>Režiim kehtestatakse nõukogu rakendusaktiga (artikkel 14 lõige 1), milles määratakse kindlaks selle kestus (maksimaalselt kuus kuud</w:t>
      </w:r>
      <w:r w:rsidR="00012F9F">
        <w:rPr>
          <w:rFonts w:ascii="Times New Roman" w:eastAsia="Times New Roman" w:hAnsi="Times New Roman" w:cs="Times New Roman"/>
          <w:sz w:val="24"/>
          <w:szCs w:val="24"/>
        </w:rPr>
        <w:t>, pikendamise võimalusega</w:t>
      </w:r>
      <w:r w:rsidRPr="00994FFB">
        <w:rPr>
          <w:rFonts w:ascii="Times New Roman" w:eastAsia="Times New Roman" w:hAnsi="Times New Roman" w:cs="Times New Roman"/>
          <w:sz w:val="24"/>
          <w:szCs w:val="24"/>
        </w:rPr>
        <w:t xml:space="preserve">) ning rakendusakti kohustuslikud elemendid, sealhulgas kriisi esmane iseloomustus ja selle mõju siseturule, </w:t>
      </w:r>
      <w:r w:rsidRPr="008D355F">
        <w:rPr>
          <w:rFonts w:ascii="Times New Roman" w:eastAsia="Times New Roman" w:hAnsi="Times New Roman" w:cs="Times New Roman"/>
          <w:sz w:val="24"/>
          <w:szCs w:val="24"/>
        </w:rPr>
        <w:t>loetelu elutähtsatest kaupadest ja teenustest</w:t>
      </w:r>
      <w:r w:rsidRPr="00994FFB">
        <w:rPr>
          <w:rFonts w:ascii="Times New Roman" w:eastAsia="Times New Roman" w:hAnsi="Times New Roman" w:cs="Times New Roman"/>
          <w:sz w:val="24"/>
          <w:szCs w:val="24"/>
        </w:rPr>
        <w:t xml:space="preserve"> ning valvsusmeetmete pakett, millega liikmesriigid peavad valvsusrežiimi ajal arvestama.</w:t>
      </w:r>
    </w:p>
    <w:p w14:paraId="5024ED4A" w14:textId="7A271356" w:rsidR="00C72F9F" w:rsidRDefault="00C72F9F" w:rsidP="00B9288A">
      <w:pPr>
        <w:jc w:val="both"/>
        <w:rPr>
          <w:rFonts w:ascii="Times New Roman" w:eastAsia="Times New Roman" w:hAnsi="Times New Roman" w:cs="Times New Roman"/>
          <w:sz w:val="24"/>
          <w:szCs w:val="24"/>
        </w:rPr>
      </w:pPr>
      <w:r w:rsidRPr="00C72F9F">
        <w:rPr>
          <w:rFonts w:ascii="Times New Roman" w:eastAsia="Times New Roman" w:hAnsi="Times New Roman" w:cs="Times New Roman"/>
          <w:sz w:val="24"/>
          <w:szCs w:val="24"/>
        </w:rPr>
        <w:t xml:space="preserve">Valvsusrežiimi üks olulisemaid meetmeid on </w:t>
      </w:r>
      <w:r w:rsidRPr="008D355F">
        <w:rPr>
          <w:rFonts w:ascii="Times New Roman" w:eastAsia="Times New Roman" w:hAnsi="Times New Roman" w:cs="Times New Roman"/>
          <w:sz w:val="24"/>
          <w:szCs w:val="24"/>
        </w:rPr>
        <w:t>elutähtsate kaupade ja teenuste tarneahelate seire. Tarneahelate olukorda jälgivad liikmesriikide pädevad asutused, kes koguvad teavet tootmisvõimsuste, tarnetingimuste, kitsaskohtade</w:t>
      </w:r>
      <w:r w:rsidRPr="00C72F9F">
        <w:rPr>
          <w:rFonts w:ascii="Times New Roman" w:eastAsia="Times New Roman" w:hAnsi="Times New Roman" w:cs="Times New Roman"/>
          <w:sz w:val="24"/>
          <w:szCs w:val="24"/>
        </w:rPr>
        <w:t xml:space="preserve"> ja võimalike sõltuvuste kohta, et tuvastada varakult potentsiaalsed turuhäired. Pädevad asutused edastavad seiretegevuse järeldused komisjonile ja IMERA nõukojale </w:t>
      </w:r>
      <w:r w:rsidR="00012F9F">
        <w:rPr>
          <w:rFonts w:ascii="Times New Roman" w:eastAsia="Times New Roman" w:hAnsi="Times New Roman" w:cs="Times New Roman"/>
          <w:sz w:val="24"/>
          <w:szCs w:val="24"/>
        </w:rPr>
        <w:t>CLO</w:t>
      </w:r>
      <w:r w:rsidRPr="00C72F9F">
        <w:rPr>
          <w:rFonts w:ascii="Times New Roman" w:eastAsia="Times New Roman" w:hAnsi="Times New Roman" w:cs="Times New Roman"/>
          <w:sz w:val="24"/>
          <w:szCs w:val="24"/>
        </w:rPr>
        <w:t xml:space="preserve"> kaudu.</w:t>
      </w:r>
    </w:p>
    <w:p w14:paraId="29A59343" w14:textId="63698BAC" w:rsidR="00C72F9F" w:rsidRDefault="00C72F9F" w:rsidP="00341E19">
      <w:pPr>
        <w:jc w:val="both"/>
        <w:rPr>
          <w:rFonts w:ascii="Times New Roman" w:eastAsia="Times New Roman" w:hAnsi="Times New Roman" w:cs="Times New Roman"/>
          <w:sz w:val="24"/>
          <w:szCs w:val="24"/>
        </w:rPr>
      </w:pPr>
      <w:r w:rsidRPr="00C72F9F">
        <w:rPr>
          <w:rFonts w:ascii="Times New Roman" w:eastAsia="Times New Roman" w:hAnsi="Times New Roman" w:cs="Times New Roman"/>
          <w:sz w:val="24"/>
          <w:szCs w:val="24"/>
        </w:rPr>
        <w:t>Juhul kui tarneahela olukorra hindamiseks ei ole võimalik saada vajalikku teavet muudest allikatest, võivad liikmesriikide pädevad asutused esitada valvsusrežiimi käigus koostatud ülevaate alusel valitud ettevõtjatele teabe vabatahtliku esitamise taotluse.</w:t>
      </w:r>
    </w:p>
    <w:p w14:paraId="57B9ECC3" w14:textId="052C39C3" w:rsidR="00012F9F" w:rsidRDefault="00341E19" w:rsidP="00341E19">
      <w:pPr>
        <w:jc w:val="both"/>
        <w:rPr>
          <w:rFonts w:ascii="Times New Roman" w:eastAsia="Times New Roman" w:hAnsi="Times New Roman" w:cs="Times New Roman"/>
          <w:sz w:val="24"/>
          <w:szCs w:val="24"/>
        </w:rPr>
      </w:pPr>
      <w:r w:rsidRPr="00341E19">
        <w:rPr>
          <w:rFonts w:ascii="Times New Roman" w:eastAsia="Times New Roman" w:hAnsi="Times New Roman" w:cs="Times New Roman"/>
          <w:b/>
          <w:bCs/>
          <w:sz w:val="24"/>
          <w:szCs w:val="24"/>
        </w:rPr>
        <w:t>Siseturu hädaolukorra</w:t>
      </w:r>
      <w:del w:id="18" w:author="Merike Koppel - JUSTDIGI" w:date="2026-02-23T10:21:00Z" w16du:dateUtc="2026-02-23T08:21:00Z">
        <w:r w:rsidRPr="00341E19" w:rsidDel="00AF66B4">
          <w:rPr>
            <w:rFonts w:ascii="Times New Roman" w:eastAsia="Times New Roman" w:hAnsi="Times New Roman" w:cs="Times New Roman"/>
            <w:b/>
            <w:bCs/>
            <w:sz w:val="24"/>
            <w:szCs w:val="24"/>
          </w:rPr>
          <w:delText xml:space="preserve"> </w:delText>
        </w:r>
      </w:del>
      <w:r w:rsidRPr="00341E19">
        <w:rPr>
          <w:rFonts w:ascii="Times New Roman" w:eastAsia="Times New Roman" w:hAnsi="Times New Roman" w:cs="Times New Roman"/>
          <w:b/>
          <w:bCs/>
          <w:sz w:val="24"/>
          <w:szCs w:val="24"/>
        </w:rPr>
        <w:t>režiim</w:t>
      </w:r>
      <w:r w:rsidRPr="00341E19">
        <w:rPr>
          <w:rFonts w:ascii="Times New Roman" w:eastAsia="Times New Roman" w:hAnsi="Times New Roman" w:cs="Times New Roman"/>
          <w:sz w:val="24"/>
          <w:szCs w:val="24"/>
        </w:rPr>
        <w:t xml:space="preserve"> on IMERA kriisijuhtimissüsteemi kõrgeim aste, mida kasutatakse olukorras, kus siseturgu mõjutav häire on muutunud ulatuslikuks ja tõsiseks ning ohustab kaupade, teenuste või isikute vaba liikumist kogu liidus. </w:t>
      </w:r>
    </w:p>
    <w:p w14:paraId="6AD6B761" w14:textId="5B09F0A9" w:rsidR="00341E19" w:rsidRPr="00341E19" w:rsidRDefault="00012F9F" w:rsidP="00341E19">
      <w:pPr>
        <w:jc w:val="both"/>
        <w:rPr>
          <w:rFonts w:ascii="Times New Roman" w:eastAsia="Times New Roman" w:hAnsi="Times New Roman" w:cs="Times New Roman"/>
          <w:sz w:val="24"/>
          <w:szCs w:val="24"/>
        </w:rPr>
      </w:pPr>
      <w:r w:rsidRPr="00012F9F">
        <w:rPr>
          <w:rFonts w:ascii="Times New Roman" w:eastAsia="Times New Roman" w:hAnsi="Times New Roman" w:cs="Times New Roman"/>
          <w:sz w:val="24"/>
          <w:szCs w:val="24"/>
        </w:rPr>
        <w:t>Hädaolukorra</w:t>
      </w:r>
      <w:del w:id="19" w:author="Merike Koppel - JUSTDIGI" w:date="2026-02-23T10:21:00Z" w16du:dateUtc="2026-02-23T08:21:00Z">
        <w:r w:rsidRPr="00012F9F" w:rsidDel="00AF66B4">
          <w:rPr>
            <w:rFonts w:ascii="Times New Roman" w:eastAsia="Times New Roman" w:hAnsi="Times New Roman" w:cs="Times New Roman"/>
            <w:sz w:val="24"/>
            <w:szCs w:val="24"/>
          </w:rPr>
          <w:delText xml:space="preserve"> </w:delText>
        </w:r>
      </w:del>
      <w:r w:rsidRPr="00012F9F">
        <w:rPr>
          <w:rFonts w:ascii="Times New Roman" w:eastAsia="Times New Roman" w:hAnsi="Times New Roman" w:cs="Times New Roman"/>
          <w:sz w:val="24"/>
          <w:szCs w:val="24"/>
        </w:rPr>
        <w:t xml:space="preserve">režiimi kehtestamine tugineb sarnaselt valvsusrežiimi aktiveerimisele CLO edastatud </w:t>
      </w:r>
      <w:proofErr w:type="spellStart"/>
      <w:r w:rsidR="00851251" w:rsidRPr="00851251">
        <w:rPr>
          <w:rFonts w:ascii="Times New Roman" w:eastAsia="Times New Roman" w:hAnsi="Times New Roman" w:cs="Times New Roman"/>
          <w:i/>
          <w:iCs/>
          <w:sz w:val="24"/>
          <w:szCs w:val="24"/>
        </w:rPr>
        <w:t>ad</w:t>
      </w:r>
      <w:proofErr w:type="spellEnd"/>
      <w:r w:rsidR="00851251" w:rsidRPr="00851251">
        <w:rPr>
          <w:rFonts w:ascii="Times New Roman" w:eastAsia="Times New Roman" w:hAnsi="Times New Roman" w:cs="Times New Roman"/>
          <w:i/>
          <w:iCs/>
          <w:sz w:val="24"/>
          <w:szCs w:val="24"/>
        </w:rPr>
        <w:t xml:space="preserve"> </w:t>
      </w:r>
      <w:proofErr w:type="spellStart"/>
      <w:r w:rsidR="00851251" w:rsidRPr="00851251">
        <w:rPr>
          <w:rFonts w:ascii="Times New Roman" w:eastAsia="Times New Roman" w:hAnsi="Times New Roman" w:cs="Times New Roman"/>
          <w:i/>
          <w:iCs/>
          <w:sz w:val="24"/>
          <w:szCs w:val="24"/>
        </w:rPr>
        <w:t>hoc</w:t>
      </w:r>
      <w:proofErr w:type="spellEnd"/>
      <w:r w:rsidR="00851251">
        <w:rPr>
          <w:rFonts w:ascii="Times New Roman" w:eastAsia="Times New Roman" w:hAnsi="Times New Roman" w:cs="Times New Roman"/>
          <w:sz w:val="24"/>
          <w:szCs w:val="24"/>
        </w:rPr>
        <w:t xml:space="preserve"> </w:t>
      </w:r>
      <w:r w:rsidRPr="00012F9F">
        <w:rPr>
          <w:rFonts w:ascii="Times New Roman" w:eastAsia="Times New Roman" w:hAnsi="Times New Roman" w:cs="Times New Roman"/>
          <w:sz w:val="24"/>
          <w:szCs w:val="24"/>
        </w:rPr>
        <w:t>hoiatus</w:t>
      </w:r>
      <w:r w:rsidR="00851251">
        <w:rPr>
          <w:rFonts w:ascii="Times New Roman" w:eastAsia="Times New Roman" w:hAnsi="Times New Roman" w:cs="Times New Roman"/>
          <w:sz w:val="24"/>
          <w:szCs w:val="24"/>
        </w:rPr>
        <w:t>ele</w:t>
      </w:r>
      <w:r w:rsidRPr="00012F9F">
        <w:rPr>
          <w:rFonts w:ascii="Times New Roman" w:eastAsia="Times New Roman" w:hAnsi="Times New Roman" w:cs="Times New Roman"/>
          <w:sz w:val="24"/>
          <w:szCs w:val="24"/>
        </w:rPr>
        <w:t xml:space="preserve"> ning IMERA nõukoja hinnangule kriisi ulatuse ja mõjude kohta. Nende sisendite põhjal teeb komisjon Euroopa Nõukogule ettepaneku kehtestada siseturu hädaolukorra</w:t>
      </w:r>
      <w:del w:id="20" w:author="Merike Koppel - JUSTDIGI" w:date="2026-02-23T10:21:00Z" w16du:dateUtc="2026-02-23T08:21:00Z">
        <w:r w:rsidRPr="00012F9F" w:rsidDel="00AF66B4">
          <w:rPr>
            <w:rFonts w:ascii="Times New Roman" w:eastAsia="Times New Roman" w:hAnsi="Times New Roman" w:cs="Times New Roman"/>
            <w:sz w:val="24"/>
            <w:szCs w:val="24"/>
          </w:rPr>
          <w:delText xml:space="preserve"> </w:delText>
        </w:r>
      </w:del>
      <w:r w:rsidRPr="00012F9F">
        <w:rPr>
          <w:rFonts w:ascii="Times New Roman" w:eastAsia="Times New Roman" w:hAnsi="Times New Roman" w:cs="Times New Roman"/>
          <w:sz w:val="24"/>
          <w:szCs w:val="24"/>
        </w:rPr>
        <w:t>režiim. Režiim kuulutatakse välja nõukogu rakendusaktiga, mis võib kehtida kuni kuus kuud ning mida on võimalik vajaduse korral pikendada.</w:t>
      </w:r>
    </w:p>
    <w:p w14:paraId="7AEE972D" w14:textId="1981656C" w:rsidR="00341E19" w:rsidRPr="00341E19" w:rsidRDefault="00341E19" w:rsidP="00341E19">
      <w:pPr>
        <w:jc w:val="both"/>
        <w:rPr>
          <w:rFonts w:ascii="Times New Roman" w:eastAsia="Times New Roman" w:hAnsi="Times New Roman" w:cs="Times New Roman"/>
          <w:sz w:val="24"/>
          <w:szCs w:val="24"/>
        </w:rPr>
      </w:pPr>
      <w:r w:rsidRPr="00341E19">
        <w:rPr>
          <w:rFonts w:ascii="Times New Roman" w:eastAsia="Times New Roman" w:hAnsi="Times New Roman" w:cs="Times New Roman"/>
          <w:sz w:val="24"/>
          <w:szCs w:val="24"/>
        </w:rPr>
        <w:t>Rakendusaktis määratakse kindlaks kriisi täpsem iseloom</w:t>
      </w:r>
      <w:r w:rsidRPr="008D355F">
        <w:rPr>
          <w:rFonts w:ascii="Times New Roman" w:eastAsia="Times New Roman" w:hAnsi="Times New Roman" w:cs="Times New Roman"/>
          <w:b/>
          <w:bCs/>
          <w:sz w:val="24"/>
          <w:szCs w:val="24"/>
        </w:rPr>
        <w:t xml:space="preserve">, </w:t>
      </w:r>
      <w:r w:rsidRPr="008D355F">
        <w:rPr>
          <w:rFonts w:ascii="Times New Roman" w:eastAsia="Times New Roman" w:hAnsi="Times New Roman" w:cs="Times New Roman"/>
          <w:sz w:val="24"/>
          <w:szCs w:val="24"/>
        </w:rPr>
        <w:t>kriisi seisukohast olulised kaubad ja teenused ning meetmed, mille eesmärk on tagada</w:t>
      </w:r>
      <w:r w:rsidRPr="00341E19">
        <w:rPr>
          <w:rFonts w:ascii="Times New Roman" w:eastAsia="Times New Roman" w:hAnsi="Times New Roman" w:cs="Times New Roman"/>
          <w:sz w:val="24"/>
          <w:szCs w:val="24"/>
        </w:rPr>
        <w:t xml:space="preserve"> siseturu toimimine hädaolukorra ajal.</w:t>
      </w:r>
    </w:p>
    <w:p w14:paraId="6F5489A3" w14:textId="68259DBD" w:rsidR="00012F9F" w:rsidRDefault="00DA083E" w:rsidP="00341E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Siseturu h</w:t>
      </w:r>
      <w:r w:rsidR="00012F9F" w:rsidRPr="00012F9F">
        <w:rPr>
          <w:rFonts w:ascii="Times New Roman" w:eastAsia="Times New Roman" w:hAnsi="Times New Roman" w:cs="Times New Roman"/>
          <w:sz w:val="24"/>
          <w:szCs w:val="24"/>
        </w:rPr>
        <w:t xml:space="preserve">ädaolukorrarežiimis täidavad liikmesriikide </w:t>
      </w:r>
      <w:proofErr w:type="spellStart"/>
      <w:r w:rsidR="00012F9F" w:rsidRPr="00012F9F">
        <w:rPr>
          <w:rFonts w:ascii="Times New Roman" w:eastAsia="Times New Roman" w:hAnsi="Times New Roman" w:cs="Times New Roman"/>
          <w:sz w:val="24"/>
          <w:szCs w:val="24"/>
        </w:rPr>
        <w:t>CLOd</w:t>
      </w:r>
      <w:proofErr w:type="spellEnd"/>
      <w:r w:rsidR="00012F9F" w:rsidRPr="00012F9F">
        <w:rPr>
          <w:rFonts w:ascii="Times New Roman" w:eastAsia="Times New Roman" w:hAnsi="Times New Roman" w:cs="Times New Roman"/>
          <w:sz w:val="24"/>
          <w:szCs w:val="24"/>
        </w:rPr>
        <w:t xml:space="preserve"> keskset rolli siseturuga seotud kriisiteabe koondamisel ja edastamisel. </w:t>
      </w:r>
      <w:r w:rsidR="009378A1" w:rsidRPr="009378A1">
        <w:rPr>
          <w:rFonts w:ascii="Times New Roman" w:eastAsia="Times New Roman" w:hAnsi="Times New Roman" w:cs="Times New Roman"/>
          <w:sz w:val="24"/>
          <w:szCs w:val="24"/>
        </w:rPr>
        <w:t xml:space="preserve">Riiklik SPC abistab </w:t>
      </w:r>
      <w:r w:rsidR="00147EF1">
        <w:rPr>
          <w:rFonts w:ascii="Times New Roman" w:eastAsia="Times New Roman" w:hAnsi="Times New Roman" w:cs="Times New Roman"/>
          <w:sz w:val="24"/>
          <w:szCs w:val="24"/>
        </w:rPr>
        <w:t xml:space="preserve">pöörduvaid </w:t>
      </w:r>
      <w:r w:rsidR="009378A1" w:rsidRPr="009378A1">
        <w:rPr>
          <w:rFonts w:ascii="Times New Roman" w:eastAsia="Times New Roman" w:hAnsi="Times New Roman" w:cs="Times New Roman"/>
          <w:sz w:val="24"/>
          <w:szCs w:val="24"/>
        </w:rPr>
        <w:t>riiklike kriisimeetmete ja liikumispiirangute kohta teabe saamisel ning nende kohaldamise mõistmisel.</w:t>
      </w:r>
    </w:p>
    <w:p w14:paraId="4123D2BA" w14:textId="6135FDC0" w:rsidR="00411DE2" w:rsidRDefault="00341E19" w:rsidP="00341E19">
      <w:pPr>
        <w:jc w:val="both"/>
        <w:rPr>
          <w:rFonts w:ascii="Times New Roman" w:eastAsia="Times New Roman" w:hAnsi="Times New Roman" w:cs="Times New Roman"/>
          <w:sz w:val="24"/>
          <w:szCs w:val="24"/>
        </w:rPr>
      </w:pPr>
      <w:r w:rsidRPr="00341E19">
        <w:rPr>
          <w:rFonts w:ascii="Times New Roman" w:eastAsia="Times New Roman" w:hAnsi="Times New Roman" w:cs="Times New Roman"/>
          <w:sz w:val="24"/>
          <w:szCs w:val="24"/>
        </w:rPr>
        <w:t xml:space="preserve">Hädaolukorra väljakuulutamisega kaasneb kriisimeetmete pakett, mille eesmärk on hoida ära siseturu edasine </w:t>
      </w:r>
      <w:proofErr w:type="spellStart"/>
      <w:r w:rsidRPr="00341E19">
        <w:rPr>
          <w:rFonts w:ascii="Times New Roman" w:eastAsia="Times New Roman" w:hAnsi="Times New Roman" w:cs="Times New Roman"/>
          <w:sz w:val="24"/>
          <w:szCs w:val="24"/>
        </w:rPr>
        <w:t>destabiliseerumine</w:t>
      </w:r>
      <w:proofErr w:type="spellEnd"/>
      <w:r w:rsidRPr="00341E19">
        <w:rPr>
          <w:rFonts w:ascii="Times New Roman" w:eastAsia="Times New Roman" w:hAnsi="Times New Roman" w:cs="Times New Roman"/>
          <w:sz w:val="24"/>
          <w:szCs w:val="24"/>
        </w:rPr>
        <w:t>, leevendada tarnehäireid ning taastada kaupade, teenuste ja isikute vaba liikumine.</w:t>
      </w:r>
    </w:p>
    <w:p w14:paraId="761AFE9E" w14:textId="53E262AD" w:rsidR="001B2F9A" w:rsidRPr="001B2F9A" w:rsidRDefault="005C4A62" w:rsidP="00FA4996">
      <w:pPr>
        <w:pStyle w:val="Pealkiri4"/>
        <w:spacing w:after="240"/>
        <w:rPr>
          <w:rFonts w:ascii="Times New Roman" w:eastAsia="Times New Roman" w:hAnsi="Times New Roman" w:cs="Times New Roman"/>
          <w:color w:val="auto"/>
        </w:rPr>
      </w:pPr>
      <w:r w:rsidRPr="0083076C">
        <w:rPr>
          <w:rFonts w:ascii="Times New Roman" w:eastAsia="Times New Roman" w:hAnsi="Times New Roman" w:cs="Times New Roman"/>
          <w:color w:val="auto"/>
        </w:rPr>
        <w:t>2.2.3</w:t>
      </w:r>
      <w:r w:rsidR="009907C8">
        <w:rPr>
          <w:rFonts w:ascii="Times New Roman" w:eastAsia="Times New Roman" w:hAnsi="Times New Roman" w:cs="Times New Roman"/>
          <w:color w:val="auto"/>
        </w:rPr>
        <w:t>.</w:t>
      </w:r>
      <w:r w:rsidRPr="0083076C">
        <w:rPr>
          <w:rFonts w:ascii="Times New Roman" w:eastAsia="Times New Roman" w:hAnsi="Times New Roman" w:cs="Times New Roman"/>
          <w:color w:val="auto"/>
        </w:rPr>
        <w:t xml:space="preserve"> IMERA meetmed </w:t>
      </w:r>
      <w:r w:rsidR="00FA4996">
        <w:rPr>
          <w:rFonts w:ascii="Times New Roman" w:eastAsia="Times New Roman" w:hAnsi="Times New Roman" w:cs="Times New Roman"/>
          <w:color w:val="auto"/>
        </w:rPr>
        <w:t xml:space="preserve">siseturu </w:t>
      </w:r>
      <w:r w:rsidRPr="0083076C">
        <w:rPr>
          <w:rFonts w:ascii="Times New Roman" w:eastAsia="Times New Roman" w:hAnsi="Times New Roman" w:cs="Times New Roman"/>
          <w:color w:val="auto"/>
        </w:rPr>
        <w:t>hädaolukorra</w:t>
      </w:r>
      <w:r w:rsidR="00FA4996">
        <w:rPr>
          <w:rFonts w:ascii="Times New Roman" w:eastAsia="Times New Roman" w:hAnsi="Times New Roman" w:cs="Times New Roman"/>
          <w:color w:val="auto"/>
        </w:rPr>
        <w:t>režiimi</w:t>
      </w:r>
      <w:r w:rsidR="00C73F9A">
        <w:rPr>
          <w:rFonts w:ascii="Times New Roman" w:eastAsia="Times New Roman" w:hAnsi="Times New Roman" w:cs="Times New Roman"/>
          <w:color w:val="auto"/>
        </w:rPr>
        <w:t xml:space="preserve"> ajal</w:t>
      </w:r>
      <w:r w:rsidR="00FA4996">
        <w:rPr>
          <w:rFonts w:ascii="Times New Roman" w:eastAsia="Times New Roman" w:hAnsi="Times New Roman" w:cs="Times New Roman"/>
          <w:color w:val="auto"/>
        </w:rPr>
        <w:t xml:space="preserve"> </w:t>
      </w:r>
    </w:p>
    <w:p w14:paraId="4C1EB173" w14:textId="77777777" w:rsidR="00F67E9B" w:rsidRPr="008D355F" w:rsidRDefault="00994222" w:rsidP="00F50FBA">
      <w:pPr>
        <w:jc w:val="both"/>
        <w:rPr>
          <w:rFonts w:ascii="Times New Roman" w:eastAsia="Times New Roman" w:hAnsi="Times New Roman" w:cs="Times New Roman"/>
          <w:sz w:val="24"/>
          <w:szCs w:val="24"/>
        </w:rPr>
      </w:pPr>
      <w:r w:rsidRPr="00994222">
        <w:rPr>
          <w:rFonts w:ascii="Times New Roman" w:eastAsia="Times New Roman" w:hAnsi="Times New Roman" w:cs="Times New Roman"/>
          <w:sz w:val="24"/>
          <w:szCs w:val="24"/>
        </w:rPr>
        <w:t xml:space="preserve">Üks IMERA siseturu hädaolukorrarežiimi kõige konkreetsemaid ja praktilisemaid sekkumismeetmeid on </w:t>
      </w:r>
      <w:r w:rsidRPr="008D355F">
        <w:rPr>
          <w:rFonts w:ascii="Times New Roman" w:eastAsia="Times New Roman" w:hAnsi="Times New Roman" w:cs="Times New Roman"/>
          <w:sz w:val="24"/>
          <w:szCs w:val="24"/>
        </w:rPr>
        <w:t xml:space="preserve">kriisi seisukohast oluliste tehniliste toodete vastavushindamise lihtsustamine. </w:t>
      </w:r>
    </w:p>
    <w:p w14:paraId="509F8BB6" w14:textId="782F5D64" w:rsidR="00F50FBA" w:rsidRPr="00F50FBA" w:rsidRDefault="00994222" w:rsidP="00F50FBA">
      <w:pPr>
        <w:jc w:val="both"/>
        <w:rPr>
          <w:rFonts w:ascii="Times New Roman" w:eastAsia="Times New Roman" w:hAnsi="Times New Roman" w:cs="Times New Roman"/>
          <w:sz w:val="24"/>
          <w:szCs w:val="24"/>
        </w:rPr>
      </w:pPr>
      <w:r w:rsidRPr="00994222">
        <w:rPr>
          <w:rFonts w:ascii="Times New Roman" w:eastAsia="Times New Roman" w:hAnsi="Times New Roman" w:cs="Times New Roman"/>
          <w:sz w:val="24"/>
          <w:szCs w:val="24"/>
        </w:rPr>
        <w:t xml:space="preserve">Tavapärastes tingimustes peavad sellised tooted – näiteks elektriseadmed, raadioseadmed, ehitustooted, masinad ja muud ELi ühtlustamisõigusaktidega kaetud tehnilised tooted – läbima ametliku </w:t>
      </w:r>
      <w:proofErr w:type="spellStart"/>
      <w:r w:rsidRPr="00994222">
        <w:rPr>
          <w:rFonts w:ascii="Times New Roman" w:eastAsia="Times New Roman" w:hAnsi="Times New Roman" w:cs="Times New Roman"/>
          <w:sz w:val="24"/>
          <w:szCs w:val="24"/>
        </w:rPr>
        <w:t>vastavushindamismenetluse</w:t>
      </w:r>
      <w:proofErr w:type="spellEnd"/>
      <w:r w:rsidRPr="00994222">
        <w:rPr>
          <w:rFonts w:ascii="Times New Roman" w:eastAsia="Times New Roman" w:hAnsi="Times New Roman" w:cs="Times New Roman"/>
          <w:sz w:val="24"/>
          <w:szCs w:val="24"/>
        </w:rPr>
        <w:t xml:space="preserve"> enne, kui neid võib ELi turule lasta. Selle protsessi käigus kinnitab sõltumatu te</w:t>
      </w:r>
      <w:r w:rsidR="00DA083E">
        <w:rPr>
          <w:rFonts w:ascii="Times New Roman" w:eastAsia="Times New Roman" w:hAnsi="Times New Roman" w:cs="Times New Roman"/>
          <w:sz w:val="24"/>
          <w:szCs w:val="24"/>
        </w:rPr>
        <w:t>ada antud</w:t>
      </w:r>
      <w:r w:rsidRPr="00994222">
        <w:rPr>
          <w:rFonts w:ascii="Times New Roman" w:eastAsia="Times New Roman" w:hAnsi="Times New Roman" w:cs="Times New Roman"/>
          <w:sz w:val="24"/>
          <w:szCs w:val="24"/>
        </w:rPr>
        <w:t xml:space="preserve"> asutus, et toode vastab kõigile Euroopa Liidu ohutus- ja kvaliteedinõuetele</w:t>
      </w:r>
      <w:r w:rsidR="00F50FBA" w:rsidRPr="00F50FBA">
        <w:rPr>
          <w:rFonts w:ascii="Times New Roman" w:eastAsia="Times New Roman" w:hAnsi="Times New Roman" w:cs="Times New Roman"/>
          <w:sz w:val="24"/>
          <w:szCs w:val="24"/>
        </w:rPr>
        <w:t>.</w:t>
      </w:r>
    </w:p>
    <w:p w14:paraId="13BFA52E" w14:textId="1F21762C" w:rsidR="00F50FBA" w:rsidRPr="00F50FBA" w:rsidRDefault="00F50FBA" w:rsidP="00F50FBA">
      <w:pPr>
        <w:jc w:val="both"/>
        <w:rPr>
          <w:rFonts w:ascii="Times New Roman" w:eastAsia="Times New Roman" w:hAnsi="Times New Roman" w:cs="Times New Roman"/>
          <w:sz w:val="24"/>
          <w:szCs w:val="24"/>
        </w:rPr>
      </w:pPr>
      <w:r w:rsidRPr="00F50FBA">
        <w:rPr>
          <w:rFonts w:ascii="Times New Roman" w:eastAsia="Times New Roman" w:hAnsi="Times New Roman" w:cs="Times New Roman"/>
          <w:sz w:val="24"/>
          <w:szCs w:val="24"/>
        </w:rPr>
        <w:lastRenderedPageBreak/>
        <w:t>Hädaolukorras võib aga selline standardmenetlus osutuda ajamahukaks ja tekitada tarneahelates tõrkeid, millel on otsene mõju elanike heaolule ja ettevõt</w:t>
      </w:r>
      <w:r w:rsidR="00C55D6E">
        <w:rPr>
          <w:rFonts w:ascii="Times New Roman" w:eastAsia="Times New Roman" w:hAnsi="Times New Roman" w:cs="Times New Roman"/>
          <w:sz w:val="24"/>
          <w:szCs w:val="24"/>
        </w:rPr>
        <w:t>ja</w:t>
      </w:r>
      <w:r w:rsidRPr="00F50FBA">
        <w:rPr>
          <w:rFonts w:ascii="Times New Roman" w:eastAsia="Times New Roman" w:hAnsi="Times New Roman" w:cs="Times New Roman"/>
          <w:sz w:val="24"/>
          <w:szCs w:val="24"/>
        </w:rPr>
        <w:t>te toimevõimele. Näiteks pandeemia ajal põhjustas isikukaitsevahendite nappus kriitilisi olukordi, kuna mitmed tooted ei jõudnud turule piisavalt kiiresti.</w:t>
      </w:r>
    </w:p>
    <w:p w14:paraId="67F3B917" w14:textId="31006F90" w:rsidR="006D4738" w:rsidRDefault="006D4738" w:rsidP="00F50FBA">
      <w:pPr>
        <w:jc w:val="both"/>
        <w:rPr>
          <w:rFonts w:ascii="Times New Roman" w:eastAsia="Times New Roman" w:hAnsi="Times New Roman" w:cs="Times New Roman"/>
          <w:sz w:val="24"/>
          <w:szCs w:val="24"/>
        </w:rPr>
      </w:pPr>
      <w:r w:rsidRPr="006D4738">
        <w:rPr>
          <w:rFonts w:ascii="Times New Roman" w:eastAsia="Times New Roman" w:hAnsi="Times New Roman" w:cs="Times New Roman"/>
          <w:sz w:val="24"/>
          <w:szCs w:val="24"/>
        </w:rPr>
        <w:t xml:space="preserve">Selliste olukordade vältimiseks sätestab IMERA, et </w:t>
      </w:r>
      <w:r w:rsidR="00414FB5">
        <w:rPr>
          <w:rFonts w:ascii="Times New Roman" w:eastAsia="Times New Roman" w:hAnsi="Times New Roman" w:cs="Times New Roman"/>
          <w:sz w:val="24"/>
          <w:szCs w:val="24"/>
        </w:rPr>
        <w:t>teada antud asutused</w:t>
      </w:r>
      <w:r w:rsidRPr="006D4738">
        <w:rPr>
          <w:rFonts w:ascii="Times New Roman" w:eastAsia="Times New Roman" w:hAnsi="Times New Roman" w:cs="Times New Roman"/>
          <w:sz w:val="24"/>
          <w:szCs w:val="24"/>
        </w:rPr>
        <w:t xml:space="preserve"> peavad </w:t>
      </w:r>
      <w:r w:rsidR="00C55D6E">
        <w:rPr>
          <w:rFonts w:ascii="Times New Roman" w:eastAsia="Times New Roman" w:hAnsi="Times New Roman" w:cs="Times New Roman"/>
          <w:sz w:val="24"/>
          <w:szCs w:val="24"/>
        </w:rPr>
        <w:t>k</w:t>
      </w:r>
      <w:r w:rsidRPr="006D4738">
        <w:rPr>
          <w:rFonts w:ascii="Times New Roman" w:eastAsia="Times New Roman" w:hAnsi="Times New Roman" w:cs="Times New Roman"/>
          <w:sz w:val="24"/>
          <w:szCs w:val="24"/>
        </w:rPr>
        <w:t xml:space="preserve">omisjoni rakendusaktiga määratud </w:t>
      </w:r>
      <w:r w:rsidR="000D6AB2" w:rsidRPr="00F67E9B">
        <w:rPr>
          <w:rFonts w:ascii="Times New Roman" w:eastAsia="Times New Roman" w:hAnsi="Times New Roman" w:cs="Times New Roman"/>
          <w:sz w:val="24"/>
          <w:szCs w:val="24"/>
        </w:rPr>
        <w:t>kriisi seisukohast oluliste toodete</w:t>
      </w:r>
      <w:r w:rsidRPr="006D4738">
        <w:rPr>
          <w:rFonts w:ascii="Times New Roman" w:eastAsia="Times New Roman" w:hAnsi="Times New Roman" w:cs="Times New Roman"/>
          <w:sz w:val="24"/>
          <w:szCs w:val="24"/>
        </w:rPr>
        <w:t xml:space="preserve"> </w:t>
      </w:r>
      <w:r w:rsidRPr="006E0766">
        <w:rPr>
          <w:rFonts w:ascii="Times New Roman" w:eastAsia="Times New Roman" w:hAnsi="Times New Roman" w:cs="Times New Roman"/>
          <w:sz w:val="24"/>
          <w:szCs w:val="24"/>
        </w:rPr>
        <w:t>vastavushindamise</w:t>
      </w:r>
      <w:r w:rsidR="000D6AB2" w:rsidRPr="006E0766">
        <w:rPr>
          <w:rFonts w:ascii="Times New Roman" w:eastAsia="Times New Roman" w:hAnsi="Times New Roman" w:cs="Times New Roman"/>
          <w:sz w:val="24"/>
          <w:szCs w:val="24"/>
        </w:rPr>
        <w:t xml:space="preserve"> prioriteetseteks hinnatud</w:t>
      </w:r>
      <w:r w:rsidRPr="006E0766">
        <w:rPr>
          <w:rFonts w:ascii="Times New Roman" w:eastAsia="Times New Roman" w:hAnsi="Times New Roman" w:cs="Times New Roman"/>
          <w:sz w:val="24"/>
          <w:szCs w:val="24"/>
        </w:rPr>
        <w:t xml:space="preserve"> taotlusi</w:t>
      </w:r>
      <w:r w:rsidRPr="00414FB5">
        <w:rPr>
          <w:rFonts w:ascii="Times New Roman" w:eastAsia="Times New Roman" w:hAnsi="Times New Roman" w:cs="Times New Roman"/>
          <w:b/>
          <w:bCs/>
          <w:sz w:val="24"/>
          <w:szCs w:val="24"/>
        </w:rPr>
        <w:t xml:space="preserve"> </w:t>
      </w:r>
      <w:r w:rsidRPr="00F67E9B">
        <w:rPr>
          <w:rFonts w:ascii="Times New Roman" w:eastAsia="Times New Roman" w:hAnsi="Times New Roman" w:cs="Times New Roman"/>
          <w:sz w:val="24"/>
          <w:szCs w:val="24"/>
        </w:rPr>
        <w:t>menetlema eelisjärjekorras</w:t>
      </w:r>
      <w:r w:rsidRPr="006D4738">
        <w:rPr>
          <w:rFonts w:ascii="Times New Roman" w:eastAsia="Times New Roman" w:hAnsi="Times New Roman" w:cs="Times New Roman"/>
          <w:sz w:val="24"/>
          <w:szCs w:val="24"/>
        </w:rPr>
        <w:t>. See tähendab, et nende toodete hindamine peab toimuma kiirendatud korras ning vajaduse</w:t>
      </w:r>
      <w:r w:rsidR="00C55D6E">
        <w:rPr>
          <w:rFonts w:ascii="Times New Roman" w:eastAsia="Times New Roman" w:hAnsi="Times New Roman" w:cs="Times New Roman"/>
          <w:sz w:val="24"/>
          <w:szCs w:val="24"/>
        </w:rPr>
        <w:t xml:space="preserve"> korra</w:t>
      </w:r>
      <w:r w:rsidRPr="006D4738">
        <w:rPr>
          <w:rFonts w:ascii="Times New Roman" w:eastAsia="Times New Roman" w:hAnsi="Times New Roman" w:cs="Times New Roman"/>
          <w:sz w:val="24"/>
          <w:szCs w:val="24"/>
        </w:rPr>
        <w:t>l erald</w:t>
      </w:r>
      <w:r w:rsidR="001C01E1">
        <w:rPr>
          <w:rFonts w:ascii="Times New Roman" w:eastAsia="Times New Roman" w:hAnsi="Times New Roman" w:cs="Times New Roman"/>
          <w:sz w:val="24"/>
          <w:szCs w:val="24"/>
        </w:rPr>
        <w:t>i</w:t>
      </w:r>
      <w:r w:rsidRPr="006D4738">
        <w:rPr>
          <w:rFonts w:ascii="Times New Roman" w:eastAsia="Times New Roman" w:hAnsi="Times New Roman" w:cs="Times New Roman"/>
          <w:sz w:val="24"/>
          <w:szCs w:val="24"/>
        </w:rPr>
        <w:t xml:space="preserve"> töövoona, et tagada kiire </w:t>
      </w:r>
      <w:proofErr w:type="spellStart"/>
      <w:r w:rsidRPr="006D4738">
        <w:rPr>
          <w:rFonts w:ascii="Times New Roman" w:eastAsia="Times New Roman" w:hAnsi="Times New Roman" w:cs="Times New Roman"/>
          <w:sz w:val="24"/>
          <w:szCs w:val="24"/>
        </w:rPr>
        <w:t>turulepääs</w:t>
      </w:r>
      <w:proofErr w:type="spellEnd"/>
      <w:r w:rsidRPr="006D4738">
        <w:rPr>
          <w:rFonts w:ascii="Times New Roman" w:eastAsia="Times New Roman" w:hAnsi="Times New Roman" w:cs="Times New Roman"/>
          <w:sz w:val="24"/>
          <w:szCs w:val="24"/>
        </w:rPr>
        <w:t xml:space="preserve"> ja vältida viivitusi, mis tekiksid nende käsitlemisel koos vähem kriitiliste toodetega.</w:t>
      </w:r>
    </w:p>
    <w:p w14:paraId="779E49D6" w14:textId="62A0AAB2" w:rsidR="00994222" w:rsidRDefault="00562F43" w:rsidP="00F50FBA">
      <w:pPr>
        <w:jc w:val="both"/>
        <w:rPr>
          <w:rFonts w:ascii="Times New Roman" w:eastAsia="Times New Roman" w:hAnsi="Times New Roman" w:cs="Times New Roman"/>
          <w:sz w:val="24"/>
          <w:szCs w:val="24"/>
        </w:rPr>
      </w:pPr>
      <w:r w:rsidRPr="00562F43">
        <w:rPr>
          <w:rFonts w:ascii="Times New Roman" w:eastAsia="Times New Roman" w:hAnsi="Times New Roman" w:cs="Times New Roman"/>
          <w:sz w:val="24"/>
          <w:szCs w:val="24"/>
        </w:rPr>
        <w:t>Lisaks näeb IMERA ette</w:t>
      </w:r>
      <w:r w:rsidR="00994222">
        <w:rPr>
          <w:rFonts w:ascii="Times New Roman" w:eastAsia="Times New Roman" w:hAnsi="Times New Roman" w:cs="Times New Roman"/>
          <w:sz w:val="24"/>
          <w:szCs w:val="24"/>
        </w:rPr>
        <w:t xml:space="preserve">, et </w:t>
      </w:r>
      <w:r w:rsidRPr="00562F43">
        <w:rPr>
          <w:rFonts w:ascii="Times New Roman" w:eastAsia="Times New Roman" w:hAnsi="Times New Roman" w:cs="Times New Roman"/>
          <w:sz w:val="24"/>
          <w:szCs w:val="24"/>
        </w:rPr>
        <w:t xml:space="preserve">liikmesriigid võivad erandkorras lubada kriisi seisukohast oluliste toodete </w:t>
      </w:r>
      <w:proofErr w:type="spellStart"/>
      <w:r w:rsidRPr="00562F43">
        <w:rPr>
          <w:rFonts w:ascii="Times New Roman" w:eastAsia="Times New Roman" w:hAnsi="Times New Roman" w:cs="Times New Roman"/>
          <w:sz w:val="24"/>
          <w:szCs w:val="24"/>
        </w:rPr>
        <w:t>turuleviimist</w:t>
      </w:r>
      <w:proofErr w:type="spellEnd"/>
      <w:r w:rsidRPr="00562F43">
        <w:rPr>
          <w:rFonts w:ascii="Times New Roman" w:eastAsia="Times New Roman" w:hAnsi="Times New Roman" w:cs="Times New Roman"/>
          <w:sz w:val="24"/>
          <w:szCs w:val="24"/>
        </w:rPr>
        <w:t xml:space="preserve"> ka </w:t>
      </w:r>
      <w:r w:rsidRPr="006E0766">
        <w:rPr>
          <w:rFonts w:ascii="Times New Roman" w:eastAsia="Times New Roman" w:hAnsi="Times New Roman" w:cs="Times New Roman"/>
          <w:sz w:val="24"/>
          <w:szCs w:val="24"/>
        </w:rPr>
        <w:t>ilma tea</w:t>
      </w:r>
      <w:r w:rsidR="0038467C" w:rsidRPr="006E0766">
        <w:rPr>
          <w:rFonts w:ascii="Times New Roman" w:eastAsia="Times New Roman" w:hAnsi="Times New Roman" w:cs="Times New Roman"/>
          <w:sz w:val="24"/>
          <w:szCs w:val="24"/>
        </w:rPr>
        <w:t>da an</w:t>
      </w:r>
      <w:r w:rsidRPr="006E0766">
        <w:rPr>
          <w:rFonts w:ascii="Times New Roman" w:eastAsia="Times New Roman" w:hAnsi="Times New Roman" w:cs="Times New Roman"/>
          <w:sz w:val="24"/>
          <w:szCs w:val="24"/>
        </w:rPr>
        <w:t>tud asutuse osaluseta vastavushindamises</w:t>
      </w:r>
      <w:r w:rsidRPr="00562F43">
        <w:rPr>
          <w:rFonts w:ascii="Times New Roman" w:eastAsia="Times New Roman" w:hAnsi="Times New Roman" w:cs="Times New Roman"/>
          <w:sz w:val="24"/>
          <w:szCs w:val="24"/>
        </w:rPr>
        <w:t xml:space="preserve">. Sellisel juhul peab tootja ise tõendama, et toode vastab kõigile kohaldatavatele olulistele ohutusnõuetele. Selleks võib tugineda rahvusvahelistele või riiklikele standarditele või </w:t>
      </w:r>
      <w:r w:rsidR="00C55D6E">
        <w:rPr>
          <w:rFonts w:ascii="Times New Roman" w:eastAsia="Times New Roman" w:hAnsi="Times New Roman" w:cs="Times New Roman"/>
          <w:sz w:val="24"/>
          <w:szCs w:val="24"/>
        </w:rPr>
        <w:t>k</w:t>
      </w:r>
      <w:r w:rsidRPr="00562F43">
        <w:rPr>
          <w:rFonts w:ascii="Times New Roman" w:eastAsia="Times New Roman" w:hAnsi="Times New Roman" w:cs="Times New Roman"/>
          <w:sz w:val="24"/>
          <w:szCs w:val="24"/>
        </w:rPr>
        <w:t xml:space="preserve">omisjoni määratud ühistele </w:t>
      </w:r>
      <w:r w:rsidR="00873495">
        <w:rPr>
          <w:rFonts w:ascii="Times New Roman" w:eastAsia="Times New Roman" w:hAnsi="Times New Roman" w:cs="Times New Roman"/>
          <w:sz w:val="24"/>
          <w:szCs w:val="24"/>
        </w:rPr>
        <w:t>kirjeldustele</w:t>
      </w:r>
      <w:r w:rsidRPr="00562F43">
        <w:rPr>
          <w:rFonts w:ascii="Times New Roman" w:eastAsia="Times New Roman" w:hAnsi="Times New Roman" w:cs="Times New Roman"/>
          <w:sz w:val="24"/>
          <w:szCs w:val="24"/>
        </w:rPr>
        <w:t xml:space="preserve">, mis loovad eeldatava vastavuse. </w:t>
      </w:r>
      <w:r w:rsidR="00994222" w:rsidRPr="00994222">
        <w:rPr>
          <w:rFonts w:ascii="Times New Roman" w:eastAsia="Times New Roman" w:hAnsi="Times New Roman" w:cs="Times New Roman"/>
          <w:sz w:val="24"/>
          <w:szCs w:val="24"/>
        </w:rPr>
        <w:t xml:space="preserve">Selline erand võimaldab näiteks teatud masinate, seadmete või logistika taristuga seotud tehniliste toodete kiiremat </w:t>
      </w:r>
      <w:proofErr w:type="spellStart"/>
      <w:r w:rsidR="00994222" w:rsidRPr="00994222">
        <w:rPr>
          <w:rFonts w:ascii="Times New Roman" w:eastAsia="Times New Roman" w:hAnsi="Times New Roman" w:cs="Times New Roman"/>
          <w:sz w:val="24"/>
          <w:szCs w:val="24"/>
        </w:rPr>
        <w:t>turuleviimist</w:t>
      </w:r>
      <w:proofErr w:type="spellEnd"/>
      <w:r w:rsidR="00994222" w:rsidRPr="00994222">
        <w:rPr>
          <w:rFonts w:ascii="Times New Roman" w:eastAsia="Times New Roman" w:hAnsi="Times New Roman" w:cs="Times New Roman"/>
          <w:sz w:val="24"/>
          <w:szCs w:val="24"/>
        </w:rPr>
        <w:t xml:space="preserve"> ilma liigsete halduslike viivitusteta</w:t>
      </w:r>
      <w:r w:rsidR="003C058F">
        <w:rPr>
          <w:rFonts w:ascii="Times New Roman" w:eastAsia="Times New Roman" w:hAnsi="Times New Roman" w:cs="Times New Roman"/>
          <w:sz w:val="24"/>
          <w:szCs w:val="24"/>
        </w:rPr>
        <w:t>.</w:t>
      </w:r>
    </w:p>
    <w:p w14:paraId="7EC7BF36" w14:textId="37B719A4" w:rsidR="00F50FBA" w:rsidRPr="00F50FBA" w:rsidRDefault="00994222" w:rsidP="00F50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Järgmine oluline</w:t>
      </w:r>
      <w:r w:rsidR="00F50FBA" w:rsidRPr="00F74F2C">
        <w:rPr>
          <w:rFonts w:ascii="Times New Roman" w:eastAsia="Times New Roman" w:hAnsi="Times New Roman" w:cs="Times New Roman"/>
          <w:sz w:val="24"/>
          <w:szCs w:val="24"/>
        </w:rPr>
        <w:t xml:space="preserve"> meede </w:t>
      </w:r>
      <w:r>
        <w:rPr>
          <w:rFonts w:ascii="Times New Roman" w:eastAsia="Times New Roman" w:hAnsi="Times New Roman" w:cs="Times New Roman"/>
          <w:sz w:val="24"/>
          <w:szCs w:val="24"/>
        </w:rPr>
        <w:t xml:space="preserve">on </w:t>
      </w:r>
      <w:r w:rsidR="00F50FBA" w:rsidRPr="00F74F2C">
        <w:rPr>
          <w:rFonts w:ascii="Times New Roman" w:eastAsia="Times New Roman" w:hAnsi="Times New Roman" w:cs="Times New Roman"/>
          <w:sz w:val="24"/>
          <w:szCs w:val="24"/>
        </w:rPr>
        <w:t xml:space="preserve">IMERA raames </w:t>
      </w:r>
      <w:r w:rsidR="00C55D6E">
        <w:rPr>
          <w:rFonts w:ascii="Times New Roman" w:eastAsia="Times New Roman" w:hAnsi="Times New Roman" w:cs="Times New Roman"/>
          <w:sz w:val="24"/>
          <w:szCs w:val="24"/>
        </w:rPr>
        <w:t>k</w:t>
      </w:r>
      <w:r w:rsidR="00F50FBA" w:rsidRPr="00F74F2C">
        <w:rPr>
          <w:rFonts w:ascii="Times New Roman" w:eastAsia="Times New Roman" w:hAnsi="Times New Roman" w:cs="Times New Roman"/>
          <w:sz w:val="24"/>
          <w:szCs w:val="24"/>
        </w:rPr>
        <w:t xml:space="preserve">omisjoni õigus </w:t>
      </w:r>
      <w:r w:rsidR="0019206F">
        <w:rPr>
          <w:rFonts w:ascii="Times New Roman" w:eastAsia="Times New Roman" w:hAnsi="Times New Roman" w:cs="Times New Roman"/>
          <w:sz w:val="24"/>
          <w:szCs w:val="24"/>
        </w:rPr>
        <w:t>esitada</w:t>
      </w:r>
      <w:r w:rsidR="00F50FBA" w:rsidRPr="00F74F2C">
        <w:rPr>
          <w:rFonts w:ascii="Times New Roman" w:eastAsia="Times New Roman" w:hAnsi="Times New Roman" w:cs="Times New Roman"/>
          <w:sz w:val="24"/>
          <w:szCs w:val="24"/>
        </w:rPr>
        <w:t xml:space="preserve"> ettevõtjatele</w:t>
      </w:r>
      <w:r w:rsidR="00154BB1">
        <w:rPr>
          <w:rFonts w:ascii="Times New Roman" w:eastAsia="Times New Roman" w:hAnsi="Times New Roman" w:cs="Times New Roman"/>
          <w:sz w:val="24"/>
          <w:szCs w:val="24"/>
        </w:rPr>
        <w:t xml:space="preserve"> </w:t>
      </w:r>
      <w:r w:rsidR="00154BB1" w:rsidRPr="006E0766">
        <w:rPr>
          <w:rFonts w:ascii="Times New Roman" w:eastAsia="Times New Roman" w:hAnsi="Times New Roman" w:cs="Times New Roman"/>
          <w:sz w:val="24"/>
          <w:szCs w:val="24"/>
        </w:rPr>
        <w:t>kriisi seisukohast oluliste toodete tarnimiseks või tootmiseks</w:t>
      </w:r>
      <w:r w:rsidR="00F50FBA" w:rsidRPr="006E0766">
        <w:rPr>
          <w:rFonts w:ascii="Times New Roman" w:eastAsia="Times New Roman" w:hAnsi="Times New Roman" w:cs="Times New Roman"/>
          <w:sz w:val="24"/>
          <w:szCs w:val="24"/>
        </w:rPr>
        <w:t xml:space="preserve"> prioriteetseid </w:t>
      </w:r>
      <w:r w:rsidR="00C8633E" w:rsidRPr="006E0766">
        <w:rPr>
          <w:rFonts w:ascii="Times New Roman" w:eastAsia="Times New Roman" w:hAnsi="Times New Roman" w:cs="Times New Roman"/>
          <w:sz w:val="24"/>
          <w:szCs w:val="24"/>
        </w:rPr>
        <w:t>taotlusi</w:t>
      </w:r>
      <w:r w:rsidR="00F50FBA" w:rsidRPr="006E0766">
        <w:rPr>
          <w:rFonts w:ascii="Times New Roman" w:eastAsia="Times New Roman" w:hAnsi="Times New Roman" w:cs="Times New Roman"/>
          <w:sz w:val="24"/>
          <w:szCs w:val="24"/>
        </w:rPr>
        <w:t>.</w:t>
      </w:r>
      <w:r w:rsidR="00F50FBA" w:rsidRPr="00F50FBA">
        <w:rPr>
          <w:rFonts w:ascii="Times New Roman" w:eastAsia="Times New Roman" w:hAnsi="Times New Roman" w:cs="Times New Roman"/>
          <w:sz w:val="24"/>
          <w:szCs w:val="24"/>
        </w:rPr>
        <w:t xml:space="preserve"> </w:t>
      </w:r>
      <w:r w:rsidR="00414FB5">
        <w:rPr>
          <w:rFonts w:ascii="Times New Roman" w:eastAsia="Times New Roman" w:hAnsi="Times New Roman" w:cs="Times New Roman"/>
          <w:sz w:val="24"/>
          <w:szCs w:val="24"/>
        </w:rPr>
        <w:t>See tähendab, et kui</w:t>
      </w:r>
      <w:r w:rsidR="00F50FBA" w:rsidRPr="00F50FBA">
        <w:rPr>
          <w:rFonts w:ascii="Times New Roman" w:eastAsia="Times New Roman" w:hAnsi="Times New Roman" w:cs="Times New Roman"/>
          <w:sz w:val="24"/>
          <w:szCs w:val="24"/>
        </w:rPr>
        <w:t xml:space="preserve"> mõni ettevõt</w:t>
      </w:r>
      <w:r w:rsidR="002C4638">
        <w:rPr>
          <w:rFonts w:ascii="Times New Roman" w:eastAsia="Times New Roman" w:hAnsi="Times New Roman" w:cs="Times New Roman"/>
          <w:sz w:val="24"/>
          <w:szCs w:val="24"/>
        </w:rPr>
        <w:t>ja</w:t>
      </w:r>
      <w:r w:rsidR="00F50FBA" w:rsidRPr="00F50FBA">
        <w:rPr>
          <w:rFonts w:ascii="Times New Roman" w:eastAsia="Times New Roman" w:hAnsi="Times New Roman" w:cs="Times New Roman"/>
          <w:sz w:val="24"/>
          <w:szCs w:val="24"/>
        </w:rPr>
        <w:t xml:space="preserve"> on võimeline tootma</w:t>
      </w:r>
      <w:r w:rsidR="00414FB5">
        <w:rPr>
          <w:rFonts w:ascii="Times New Roman" w:eastAsia="Times New Roman" w:hAnsi="Times New Roman" w:cs="Times New Roman"/>
          <w:sz w:val="24"/>
          <w:szCs w:val="24"/>
        </w:rPr>
        <w:t xml:space="preserve"> või tarnima</w:t>
      </w:r>
      <w:r w:rsidR="00F50FBA" w:rsidRPr="00F50FBA">
        <w:rPr>
          <w:rFonts w:ascii="Times New Roman" w:eastAsia="Times New Roman" w:hAnsi="Times New Roman" w:cs="Times New Roman"/>
          <w:sz w:val="24"/>
          <w:szCs w:val="24"/>
        </w:rPr>
        <w:t xml:space="preserve"> </w:t>
      </w:r>
      <w:r w:rsidR="00483803">
        <w:rPr>
          <w:rFonts w:ascii="Times New Roman" w:eastAsia="Times New Roman" w:hAnsi="Times New Roman" w:cs="Times New Roman"/>
          <w:sz w:val="24"/>
          <w:szCs w:val="24"/>
        </w:rPr>
        <w:t>kriisi seisukohast olulisi kaupu</w:t>
      </w:r>
      <w:r w:rsidR="00F50FBA" w:rsidRPr="00F50FBA">
        <w:rPr>
          <w:rFonts w:ascii="Times New Roman" w:eastAsia="Times New Roman" w:hAnsi="Times New Roman" w:cs="Times New Roman"/>
          <w:sz w:val="24"/>
          <w:szCs w:val="24"/>
        </w:rPr>
        <w:t xml:space="preserve">, võib </w:t>
      </w:r>
      <w:r w:rsidR="002C4638">
        <w:rPr>
          <w:rFonts w:ascii="Times New Roman" w:eastAsia="Times New Roman" w:hAnsi="Times New Roman" w:cs="Times New Roman"/>
          <w:sz w:val="24"/>
          <w:szCs w:val="24"/>
        </w:rPr>
        <w:t>k</w:t>
      </w:r>
      <w:r w:rsidR="00F50FBA" w:rsidRPr="00F50FBA">
        <w:rPr>
          <w:rFonts w:ascii="Times New Roman" w:eastAsia="Times New Roman" w:hAnsi="Times New Roman" w:cs="Times New Roman"/>
          <w:sz w:val="24"/>
          <w:szCs w:val="24"/>
        </w:rPr>
        <w:t xml:space="preserve">omisjon paluda neil täita </w:t>
      </w:r>
      <w:r w:rsidR="00414FB5">
        <w:rPr>
          <w:rFonts w:ascii="Times New Roman" w:eastAsia="Times New Roman" w:hAnsi="Times New Roman" w:cs="Times New Roman"/>
          <w:sz w:val="24"/>
          <w:szCs w:val="24"/>
        </w:rPr>
        <w:t>neid</w:t>
      </w:r>
      <w:r w:rsidR="00F50FBA" w:rsidRPr="00F50FBA">
        <w:rPr>
          <w:rFonts w:ascii="Times New Roman" w:eastAsia="Times New Roman" w:hAnsi="Times New Roman" w:cs="Times New Roman"/>
          <w:sz w:val="24"/>
          <w:szCs w:val="24"/>
        </w:rPr>
        <w:t xml:space="preserve"> </w:t>
      </w:r>
      <w:r w:rsidR="00C8633E">
        <w:rPr>
          <w:rFonts w:ascii="Times New Roman" w:eastAsia="Times New Roman" w:hAnsi="Times New Roman" w:cs="Times New Roman"/>
          <w:sz w:val="24"/>
          <w:szCs w:val="24"/>
        </w:rPr>
        <w:t>taotlusi</w:t>
      </w:r>
      <w:r w:rsidR="00F50FBA" w:rsidRPr="00F50FBA">
        <w:rPr>
          <w:rFonts w:ascii="Times New Roman" w:eastAsia="Times New Roman" w:hAnsi="Times New Roman" w:cs="Times New Roman"/>
          <w:sz w:val="24"/>
          <w:szCs w:val="24"/>
        </w:rPr>
        <w:t xml:space="preserve"> eelisjärjekorras. Selline palve põhineb „täida või põhjenda“ (</w:t>
      </w:r>
      <w:proofErr w:type="spellStart"/>
      <w:r w:rsidR="00F50FBA" w:rsidRPr="00F50FBA">
        <w:rPr>
          <w:rFonts w:ascii="Times New Roman" w:eastAsia="Times New Roman" w:hAnsi="Times New Roman" w:cs="Times New Roman"/>
          <w:i/>
          <w:iCs/>
          <w:sz w:val="24"/>
          <w:szCs w:val="24"/>
        </w:rPr>
        <w:t>comply</w:t>
      </w:r>
      <w:proofErr w:type="spellEnd"/>
      <w:r w:rsidR="00F50FBA" w:rsidRPr="00F50FBA">
        <w:rPr>
          <w:rFonts w:ascii="Times New Roman" w:eastAsia="Times New Roman" w:hAnsi="Times New Roman" w:cs="Times New Roman"/>
          <w:i/>
          <w:iCs/>
          <w:sz w:val="24"/>
          <w:szCs w:val="24"/>
        </w:rPr>
        <w:t xml:space="preserve"> </w:t>
      </w:r>
      <w:proofErr w:type="spellStart"/>
      <w:r w:rsidR="00F50FBA" w:rsidRPr="00F50FBA">
        <w:rPr>
          <w:rFonts w:ascii="Times New Roman" w:eastAsia="Times New Roman" w:hAnsi="Times New Roman" w:cs="Times New Roman"/>
          <w:i/>
          <w:iCs/>
          <w:sz w:val="24"/>
          <w:szCs w:val="24"/>
        </w:rPr>
        <w:t>or</w:t>
      </w:r>
      <w:proofErr w:type="spellEnd"/>
      <w:r w:rsidR="00F50FBA" w:rsidRPr="00F50FBA">
        <w:rPr>
          <w:rFonts w:ascii="Times New Roman" w:eastAsia="Times New Roman" w:hAnsi="Times New Roman" w:cs="Times New Roman"/>
          <w:i/>
          <w:iCs/>
          <w:sz w:val="24"/>
          <w:szCs w:val="24"/>
        </w:rPr>
        <w:t xml:space="preserve"> </w:t>
      </w:r>
      <w:proofErr w:type="spellStart"/>
      <w:r w:rsidR="00F50FBA" w:rsidRPr="00F50FBA">
        <w:rPr>
          <w:rFonts w:ascii="Times New Roman" w:eastAsia="Times New Roman" w:hAnsi="Times New Roman" w:cs="Times New Roman"/>
          <w:i/>
          <w:iCs/>
          <w:sz w:val="24"/>
          <w:szCs w:val="24"/>
        </w:rPr>
        <w:t>explain</w:t>
      </w:r>
      <w:proofErr w:type="spellEnd"/>
      <w:r w:rsidR="00F50FBA" w:rsidRPr="00F50FBA">
        <w:rPr>
          <w:rFonts w:ascii="Times New Roman" w:eastAsia="Times New Roman" w:hAnsi="Times New Roman" w:cs="Times New Roman"/>
          <w:sz w:val="24"/>
          <w:szCs w:val="24"/>
        </w:rPr>
        <w:t>) lähenemis</w:t>
      </w:r>
      <w:r w:rsidR="0048284E">
        <w:rPr>
          <w:rFonts w:ascii="Times New Roman" w:eastAsia="Times New Roman" w:hAnsi="Times New Roman" w:cs="Times New Roman"/>
          <w:sz w:val="24"/>
          <w:szCs w:val="24"/>
        </w:rPr>
        <w:t>viisi</w:t>
      </w:r>
      <w:r w:rsidR="00F50FBA" w:rsidRPr="00F50FBA">
        <w:rPr>
          <w:rFonts w:ascii="Times New Roman" w:eastAsia="Times New Roman" w:hAnsi="Times New Roman" w:cs="Times New Roman"/>
          <w:sz w:val="24"/>
          <w:szCs w:val="24"/>
        </w:rPr>
        <w:t xml:space="preserve">l – ettevõtjal on kohustus kas tellimus täita või </w:t>
      </w:r>
      <w:r w:rsidR="00562F43" w:rsidRPr="00562F43">
        <w:rPr>
          <w:rFonts w:ascii="Times New Roman" w:eastAsia="Times New Roman" w:hAnsi="Times New Roman" w:cs="Times New Roman"/>
          <w:sz w:val="24"/>
          <w:szCs w:val="24"/>
        </w:rPr>
        <w:t>esitada põhjendus selle mittetäitmise kohta.</w:t>
      </w:r>
    </w:p>
    <w:p w14:paraId="70B73ABF" w14:textId="6A739B67" w:rsidR="00F50FBA" w:rsidRPr="006E0766" w:rsidRDefault="00F50FBA" w:rsidP="00562F43">
      <w:pPr>
        <w:jc w:val="both"/>
        <w:rPr>
          <w:rFonts w:ascii="Times New Roman" w:eastAsia="Times New Roman" w:hAnsi="Times New Roman" w:cs="Times New Roman"/>
          <w:sz w:val="24"/>
          <w:szCs w:val="24"/>
        </w:rPr>
      </w:pPr>
      <w:r w:rsidRPr="00F50FBA">
        <w:rPr>
          <w:rFonts w:ascii="Times New Roman" w:eastAsia="Times New Roman" w:hAnsi="Times New Roman" w:cs="Times New Roman"/>
          <w:sz w:val="24"/>
          <w:szCs w:val="24"/>
        </w:rPr>
        <w:t xml:space="preserve">Sarnane mehhanism kehtib ka </w:t>
      </w:r>
      <w:r w:rsidR="008A7F5A" w:rsidRPr="006E0766">
        <w:rPr>
          <w:rFonts w:ascii="Times New Roman" w:eastAsia="Times New Roman" w:hAnsi="Times New Roman" w:cs="Times New Roman"/>
          <w:sz w:val="24"/>
          <w:szCs w:val="24"/>
        </w:rPr>
        <w:t>k</w:t>
      </w:r>
      <w:r w:rsidRPr="006E0766">
        <w:rPr>
          <w:rFonts w:ascii="Times New Roman" w:eastAsia="Times New Roman" w:hAnsi="Times New Roman" w:cs="Times New Roman"/>
          <w:sz w:val="24"/>
          <w:szCs w:val="24"/>
        </w:rPr>
        <w:t xml:space="preserve">omisjoni </w:t>
      </w:r>
      <w:r w:rsidR="00463957" w:rsidRPr="006E0766">
        <w:rPr>
          <w:rFonts w:ascii="Times New Roman" w:eastAsia="Times New Roman" w:hAnsi="Times New Roman" w:cs="Times New Roman"/>
          <w:sz w:val="24"/>
          <w:szCs w:val="24"/>
        </w:rPr>
        <w:t>teabepäringute</w:t>
      </w:r>
      <w:r w:rsidRPr="00F50FBA">
        <w:rPr>
          <w:rFonts w:ascii="Times New Roman" w:eastAsia="Times New Roman" w:hAnsi="Times New Roman" w:cs="Times New Roman"/>
          <w:sz w:val="24"/>
          <w:szCs w:val="24"/>
        </w:rPr>
        <w:t xml:space="preserve"> puhul. </w:t>
      </w:r>
      <w:r w:rsidR="00154BB1">
        <w:rPr>
          <w:rFonts w:ascii="Times New Roman" w:eastAsia="Times New Roman" w:hAnsi="Times New Roman" w:cs="Times New Roman"/>
          <w:sz w:val="24"/>
          <w:szCs w:val="24"/>
        </w:rPr>
        <w:t>Siseturu h</w:t>
      </w:r>
      <w:r w:rsidRPr="00F50FBA">
        <w:rPr>
          <w:rFonts w:ascii="Times New Roman" w:eastAsia="Times New Roman" w:hAnsi="Times New Roman" w:cs="Times New Roman"/>
          <w:sz w:val="24"/>
          <w:szCs w:val="24"/>
        </w:rPr>
        <w:t xml:space="preserve">ädaolukorras võib </w:t>
      </w:r>
      <w:r w:rsidR="008A7F5A">
        <w:rPr>
          <w:rFonts w:ascii="Times New Roman" w:eastAsia="Times New Roman" w:hAnsi="Times New Roman" w:cs="Times New Roman"/>
          <w:sz w:val="24"/>
          <w:szCs w:val="24"/>
        </w:rPr>
        <w:t>k</w:t>
      </w:r>
      <w:r w:rsidRPr="00F50FBA">
        <w:rPr>
          <w:rFonts w:ascii="Times New Roman" w:eastAsia="Times New Roman" w:hAnsi="Times New Roman" w:cs="Times New Roman"/>
          <w:sz w:val="24"/>
          <w:szCs w:val="24"/>
        </w:rPr>
        <w:t>omisjon küsida ettevõtjatelt teavet nende tootmisvõimsuse, olemasolevate varude või tarnevõimekuse kohta. Ettevõtjad peavad sellistele päringutele vastama või keeldumist</w:t>
      </w:r>
      <w:r w:rsidR="00250DE8">
        <w:rPr>
          <w:rFonts w:ascii="Times New Roman" w:eastAsia="Times New Roman" w:hAnsi="Times New Roman" w:cs="Times New Roman"/>
          <w:sz w:val="24"/>
          <w:szCs w:val="24"/>
        </w:rPr>
        <w:t xml:space="preserve"> põhjendama</w:t>
      </w:r>
      <w:r w:rsidRPr="00F50FBA">
        <w:rPr>
          <w:rFonts w:ascii="Times New Roman" w:eastAsia="Times New Roman" w:hAnsi="Times New Roman" w:cs="Times New Roman"/>
          <w:sz w:val="24"/>
          <w:szCs w:val="24"/>
        </w:rPr>
        <w:t xml:space="preserve">. </w:t>
      </w:r>
    </w:p>
    <w:p w14:paraId="3EAC1815" w14:textId="46C60C21" w:rsidR="00CE2A25" w:rsidRPr="006E0766" w:rsidRDefault="00994222" w:rsidP="00CE2A25">
      <w:pPr>
        <w:jc w:val="both"/>
        <w:rPr>
          <w:rFonts w:ascii="Times New Roman" w:eastAsia="Times New Roman" w:hAnsi="Times New Roman" w:cs="Times New Roman"/>
          <w:sz w:val="24"/>
          <w:szCs w:val="24"/>
        </w:rPr>
      </w:pPr>
      <w:r w:rsidRPr="006E0766">
        <w:rPr>
          <w:rFonts w:ascii="Times New Roman" w:eastAsia="Times New Roman" w:hAnsi="Times New Roman" w:cs="Times New Roman"/>
          <w:sz w:val="24"/>
          <w:szCs w:val="24"/>
        </w:rPr>
        <w:t>Siseturu h</w:t>
      </w:r>
      <w:r w:rsidR="00CE2A25" w:rsidRPr="006E0766">
        <w:rPr>
          <w:rFonts w:ascii="Times New Roman" w:eastAsia="Times New Roman" w:hAnsi="Times New Roman" w:cs="Times New Roman"/>
          <w:sz w:val="24"/>
          <w:szCs w:val="24"/>
        </w:rPr>
        <w:t>ädaolukorra</w:t>
      </w:r>
      <w:del w:id="21" w:author="Merike Koppel - JUSTDIGI" w:date="2026-02-23T10:21:00Z" w16du:dateUtc="2026-02-23T08:21:00Z">
        <w:r w:rsidR="00CE2A25" w:rsidRPr="006E0766" w:rsidDel="00AF66B4">
          <w:rPr>
            <w:rFonts w:ascii="Times New Roman" w:eastAsia="Times New Roman" w:hAnsi="Times New Roman" w:cs="Times New Roman"/>
            <w:sz w:val="24"/>
            <w:szCs w:val="24"/>
          </w:rPr>
          <w:delText xml:space="preserve"> </w:delText>
        </w:r>
      </w:del>
      <w:r w:rsidR="00CE2A25" w:rsidRPr="006E0766">
        <w:rPr>
          <w:rFonts w:ascii="Times New Roman" w:eastAsia="Times New Roman" w:hAnsi="Times New Roman" w:cs="Times New Roman"/>
          <w:sz w:val="24"/>
          <w:szCs w:val="24"/>
        </w:rPr>
        <w:t>režiimis võivad liikmesriigid</w:t>
      </w:r>
      <w:r w:rsidR="000C2F75" w:rsidRPr="006E0766">
        <w:rPr>
          <w:rFonts w:ascii="Times New Roman" w:eastAsia="Times New Roman" w:hAnsi="Times New Roman" w:cs="Times New Roman"/>
          <w:sz w:val="24"/>
          <w:szCs w:val="24"/>
        </w:rPr>
        <w:t xml:space="preserve"> samuti</w:t>
      </w:r>
      <w:r w:rsidR="00CE2A25" w:rsidRPr="006E0766">
        <w:rPr>
          <w:rFonts w:ascii="Times New Roman" w:eastAsia="Times New Roman" w:hAnsi="Times New Roman" w:cs="Times New Roman"/>
          <w:sz w:val="24"/>
          <w:szCs w:val="24"/>
        </w:rPr>
        <w:t xml:space="preserve"> ühineda </w:t>
      </w:r>
      <w:r w:rsidRPr="006E0766">
        <w:rPr>
          <w:rFonts w:ascii="Times New Roman" w:eastAsia="Times New Roman" w:hAnsi="Times New Roman" w:cs="Times New Roman"/>
          <w:sz w:val="24"/>
          <w:szCs w:val="24"/>
        </w:rPr>
        <w:t xml:space="preserve">komisjoni </w:t>
      </w:r>
      <w:r w:rsidR="00CE2A25" w:rsidRPr="006E0766">
        <w:rPr>
          <w:rFonts w:ascii="Times New Roman" w:eastAsia="Times New Roman" w:hAnsi="Times New Roman" w:cs="Times New Roman"/>
          <w:sz w:val="24"/>
          <w:szCs w:val="24"/>
        </w:rPr>
        <w:t xml:space="preserve">korraldatavate </w:t>
      </w:r>
      <w:r w:rsidR="00154BB1" w:rsidRPr="006E0766">
        <w:rPr>
          <w:rFonts w:ascii="Times New Roman" w:eastAsia="Times New Roman" w:hAnsi="Times New Roman" w:cs="Times New Roman"/>
          <w:sz w:val="24"/>
          <w:szCs w:val="24"/>
        </w:rPr>
        <w:t xml:space="preserve">kriisi seisukohast oluliste toodete </w:t>
      </w:r>
      <w:r w:rsidR="00CE2A25" w:rsidRPr="006E0766">
        <w:rPr>
          <w:rFonts w:ascii="Times New Roman" w:eastAsia="Times New Roman" w:hAnsi="Times New Roman" w:cs="Times New Roman"/>
          <w:sz w:val="24"/>
          <w:szCs w:val="24"/>
        </w:rPr>
        <w:t xml:space="preserve">koordineeritud või </w:t>
      </w:r>
      <w:proofErr w:type="spellStart"/>
      <w:r w:rsidR="00CE2A25" w:rsidRPr="006E0766">
        <w:rPr>
          <w:rFonts w:ascii="Times New Roman" w:eastAsia="Times New Roman" w:hAnsi="Times New Roman" w:cs="Times New Roman"/>
          <w:sz w:val="24"/>
          <w:szCs w:val="24"/>
        </w:rPr>
        <w:t>ühishangetega</w:t>
      </w:r>
      <w:proofErr w:type="spellEnd"/>
      <w:r w:rsidR="00CE2A25" w:rsidRPr="006E0766">
        <w:rPr>
          <w:rFonts w:ascii="Times New Roman" w:eastAsia="Times New Roman" w:hAnsi="Times New Roman" w:cs="Times New Roman"/>
          <w:sz w:val="24"/>
          <w:szCs w:val="24"/>
        </w:rPr>
        <w:t xml:space="preserve">. </w:t>
      </w:r>
    </w:p>
    <w:p w14:paraId="6B5F361E" w14:textId="1D580C17" w:rsidR="00CE2A25" w:rsidRPr="00F50FBA" w:rsidRDefault="00CE2A25" w:rsidP="00562F43">
      <w:pPr>
        <w:jc w:val="both"/>
        <w:rPr>
          <w:rFonts w:ascii="Times New Roman" w:eastAsia="Times New Roman" w:hAnsi="Times New Roman" w:cs="Times New Roman"/>
          <w:sz w:val="24"/>
          <w:szCs w:val="24"/>
        </w:rPr>
      </w:pPr>
      <w:r w:rsidRPr="006E0766">
        <w:rPr>
          <w:rFonts w:ascii="Times New Roman" w:eastAsia="Times New Roman" w:hAnsi="Times New Roman" w:cs="Times New Roman"/>
          <w:sz w:val="24"/>
          <w:szCs w:val="24"/>
        </w:rPr>
        <w:t>Hädaolukorra</w:t>
      </w:r>
      <w:r w:rsidR="00154BB1" w:rsidRPr="006E0766">
        <w:rPr>
          <w:rFonts w:ascii="Times New Roman" w:eastAsia="Times New Roman" w:hAnsi="Times New Roman" w:cs="Times New Roman"/>
          <w:sz w:val="24"/>
          <w:szCs w:val="24"/>
        </w:rPr>
        <w:t>režiimil</w:t>
      </w:r>
      <w:r w:rsidRPr="006E0766">
        <w:rPr>
          <w:rFonts w:ascii="Times New Roman" w:eastAsia="Times New Roman" w:hAnsi="Times New Roman" w:cs="Times New Roman"/>
          <w:sz w:val="24"/>
          <w:szCs w:val="24"/>
        </w:rPr>
        <w:t xml:space="preserve"> rakendatakse ka meetmeid, mis toetavad kriitiliste töötajate vaba liikumist </w:t>
      </w:r>
      <w:r w:rsidR="00F633DA" w:rsidRPr="006E0766">
        <w:rPr>
          <w:rFonts w:ascii="Times New Roman" w:eastAsia="Times New Roman" w:hAnsi="Times New Roman" w:cs="Times New Roman"/>
          <w:sz w:val="24"/>
          <w:szCs w:val="24"/>
        </w:rPr>
        <w:t xml:space="preserve">(näiteks tervishoiu-, energia-, transpordi- või toidutööstuse töötajad) </w:t>
      </w:r>
      <w:r w:rsidRPr="006E0766">
        <w:rPr>
          <w:rFonts w:ascii="Times New Roman" w:eastAsia="Times New Roman" w:hAnsi="Times New Roman" w:cs="Times New Roman"/>
          <w:sz w:val="24"/>
          <w:szCs w:val="24"/>
        </w:rPr>
        <w:t>siseturul. Komisjon võib kehtestada ühtsed digivormid või standardiseeritud t</w:t>
      </w:r>
      <w:r w:rsidRPr="00411DE2">
        <w:rPr>
          <w:rFonts w:ascii="Times New Roman" w:eastAsia="Times New Roman" w:hAnsi="Times New Roman" w:cs="Times New Roman"/>
          <w:sz w:val="24"/>
          <w:szCs w:val="24"/>
        </w:rPr>
        <w:t>õendid, mis kinnitavad töötaja rolli kriisi seisukohast olulises tarneahelas või teenuses</w:t>
      </w:r>
      <w:r w:rsidR="00154BB1">
        <w:rPr>
          <w:rFonts w:ascii="Times New Roman" w:eastAsia="Times New Roman" w:hAnsi="Times New Roman" w:cs="Times New Roman"/>
          <w:sz w:val="24"/>
          <w:szCs w:val="24"/>
        </w:rPr>
        <w:t>, et lihtsustada nende piiriülest liikumist.</w:t>
      </w:r>
    </w:p>
    <w:p w14:paraId="0E7B24E6" w14:textId="40D4D86D" w:rsidR="00EC771E" w:rsidRPr="003E05AC" w:rsidRDefault="00504B4D" w:rsidP="00562F43">
      <w:pPr>
        <w:pStyle w:val="Pealkiri1"/>
        <w:numPr>
          <w:ilvl w:val="0"/>
          <w:numId w:val="4"/>
        </w:numPr>
        <w:spacing w:before="0" w:after="24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Eelnõu sisu ja võrdlev analüüs</w:t>
      </w:r>
    </w:p>
    <w:p w14:paraId="625B36E4" w14:textId="45370C23" w:rsidR="00180EE3" w:rsidRDefault="003E05AC" w:rsidP="00562F43">
      <w:pPr>
        <w:pStyle w:val="Default"/>
        <w:jc w:val="both"/>
        <w:rPr>
          <w:color w:val="auto"/>
          <w:kern w:val="2"/>
        </w:rPr>
      </w:pPr>
      <w:bookmarkStart w:id="22" w:name="_Hlk214458125"/>
      <w:r w:rsidRPr="003E05AC">
        <w:rPr>
          <w:color w:val="auto"/>
          <w:kern w:val="2"/>
        </w:rPr>
        <w:t xml:space="preserve">Eelnõuga muudetakse hädaolukorra seadust, halduskoostöö seadust, maksukorralduse seadust ja toote nõuetele vastavuse seadust, et sätestada IMERA ja koondmääruse kohaldamiseks vajalikud </w:t>
      </w:r>
      <w:r w:rsidR="00176EE2">
        <w:rPr>
          <w:color w:val="auto"/>
          <w:kern w:val="2"/>
        </w:rPr>
        <w:t xml:space="preserve">koostöö ja </w:t>
      </w:r>
      <w:r w:rsidRPr="003E05AC">
        <w:rPr>
          <w:color w:val="auto"/>
          <w:kern w:val="2"/>
        </w:rPr>
        <w:t>teabevahetuse korralduse ning vastavushindamise er</w:t>
      </w:r>
      <w:r>
        <w:rPr>
          <w:color w:val="auto"/>
          <w:kern w:val="2"/>
        </w:rPr>
        <w:t xml:space="preserve">andi rakendamise </w:t>
      </w:r>
      <w:r w:rsidRPr="003E05AC">
        <w:rPr>
          <w:color w:val="auto"/>
          <w:kern w:val="2"/>
        </w:rPr>
        <w:t>siseriiklikud alused.</w:t>
      </w:r>
    </w:p>
    <w:p w14:paraId="573E6E91" w14:textId="77777777" w:rsidR="003E05AC" w:rsidRDefault="003E05AC" w:rsidP="00562F43">
      <w:pPr>
        <w:pStyle w:val="Default"/>
        <w:jc w:val="both"/>
      </w:pPr>
    </w:p>
    <w:p w14:paraId="1F70AC96" w14:textId="576A40EA" w:rsidR="00DC5926" w:rsidRPr="00BE3E93" w:rsidRDefault="236A0117" w:rsidP="007D2E1E">
      <w:pPr>
        <w:pStyle w:val="Pealkiri2"/>
        <w:numPr>
          <w:ilvl w:val="1"/>
          <w:numId w:val="3"/>
        </w:numPr>
        <w:spacing w:before="0" w:line="240" w:lineRule="auto"/>
        <w:rPr>
          <w:rFonts w:ascii="Times New Roman" w:hAnsi="Times New Roman" w:cs="Times New Roman"/>
          <w:b/>
          <w:bCs/>
          <w:color w:val="auto"/>
          <w:sz w:val="24"/>
          <w:szCs w:val="24"/>
        </w:rPr>
      </w:pPr>
      <w:r w:rsidRPr="7FE43373">
        <w:rPr>
          <w:rFonts w:ascii="Times New Roman" w:hAnsi="Times New Roman" w:cs="Times New Roman"/>
          <w:b/>
          <w:bCs/>
          <w:color w:val="auto"/>
          <w:sz w:val="24"/>
          <w:szCs w:val="24"/>
        </w:rPr>
        <w:t xml:space="preserve"> </w:t>
      </w:r>
      <w:r w:rsidR="76D5D8AC" w:rsidRPr="7FE43373">
        <w:rPr>
          <w:rFonts w:ascii="Times New Roman" w:hAnsi="Times New Roman" w:cs="Times New Roman"/>
          <w:b/>
          <w:bCs/>
          <w:color w:val="auto"/>
          <w:sz w:val="24"/>
          <w:szCs w:val="24"/>
        </w:rPr>
        <w:t>Hädaoluk</w:t>
      </w:r>
      <w:r w:rsidR="50D8E11F" w:rsidRPr="7FE43373">
        <w:rPr>
          <w:rFonts w:ascii="Times New Roman" w:hAnsi="Times New Roman" w:cs="Times New Roman"/>
          <w:b/>
          <w:bCs/>
          <w:color w:val="auto"/>
          <w:sz w:val="24"/>
          <w:szCs w:val="24"/>
        </w:rPr>
        <w:t xml:space="preserve">orra seaduse muutmine  </w:t>
      </w:r>
      <w:bookmarkEnd w:id="22"/>
      <w:r w:rsidR="00DC5926">
        <w:br/>
      </w:r>
    </w:p>
    <w:p w14:paraId="1BE4956E" w14:textId="107649A4" w:rsidR="00F60682" w:rsidRDefault="0053303B" w:rsidP="00BA1885">
      <w:pPr>
        <w:pStyle w:val="Default"/>
        <w:numPr>
          <w:ilvl w:val="2"/>
          <w:numId w:val="3"/>
        </w:numPr>
        <w:jc w:val="both"/>
        <w:rPr>
          <w:rFonts w:eastAsiaTheme="majorEastAsia"/>
          <w:b/>
          <w:bCs/>
          <w:color w:val="auto"/>
        </w:rPr>
      </w:pPr>
      <w:r>
        <w:rPr>
          <w:rFonts w:eastAsiaTheme="majorEastAsia"/>
          <w:b/>
          <w:bCs/>
          <w:color w:val="auto"/>
        </w:rPr>
        <w:t>Teabevahetuse keskasutuse</w:t>
      </w:r>
      <w:r w:rsidR="6D0E96BE" w:rsidRPr="7FE43373">
        <w:rPr>
          <w:rFonts w:eastAsiaTheme="majorEastAsia"/>
          <w:b/>
          <w:bCs/>
          <w:color w:val="auto"/>
        </w:rPr>
        <w:t xml:space="preserve"> ja ühtse kontaktpunkti määramine (uus § 14</w:t>
      </w:r>
      <w:r w:rsidR="001E6489">
        <w:rPr>
          <w:rFonts w:eastAsiaTheme="majorEastAsia"/>
          <w:b/>
          <w:bCs/>
          <w:color w:val="auto"/>
          <w:vertAlign w:val="superscript"/>
        </w:rPr>
        <w:t>1</w:t>
      </w:r>
      <w:r w:rsidR="6D0E96BE" w:rsidRPr="7FE43373">
        <w:rPr>
          <w:rFonts w:eastAsiaTheme="majorEastAsia"/>
          <w:b/>
          <w:bCs/>
          <w:color w:val="auto"/>
        </w:rPr>
        <w:t>)</w:t>
      </w:r>
    </w:p>
    <w:p w14:paraId="2B702D69" w14:textId="77777777" w:rsidR="00BA1885" w:rsidRDefault="00BA1885" w:rsidP="00BA1885">
      <w:pPr>
        <w:pStyle w:val="Default"/>
        <w:jc w:val="both"/>
        <w:rPr>
          <w:rFonts w:eastAsiaTheme="majorEastAsia"/>
          <w:b/>
          <w:bCs/>
          <w:color w:val="auto"/>
        </w:rPr>
      </w:pPr>
    </w:p>
    <w:p w14:paraId="0D1B19E2" w14:textId="27D166C8" w:rsidR="00BA1885" w:rsidRPr="00BA1885" w:rsidRDefault="00BA1885" w:rsidP="00BA1885">
      <w:pPr>
        <w:pStyle w:val="Default"/>
        <w:jc w:val="both"/>
        <w:rPr>
          <w:rFonts w:eastAsiaTheme="majorEastAsia"/>
          <w:color w:val="auto"/>
        </w:rPr>
      </w:pPr>
      <w:proofErr w:type="spellStart"/>
      <w:r>
        <w:rPr>
          <w:rFonts w:eastAsiaTheme="majorEastAsia"/>
          <w:color w:val="auto"/>
        </w:rPr>
        <w:lastRenderedPageBreak/>
        <w:t>HOSi</w:t>
      </w:r>
      <w:proofErr w:type="spellEnd"/>
      <w:r>
        <w:rPr>
          <w:rFonts w:eastAsiaTheme="majorEastAsia"/>
          <w:color w:val="auto"/>
        </w:rPr>
        <w:t xml:space="preserve"> uue </w:t>
      </w:r>
      <w:r w:rsidRPr="00BA1885">
        <w:rPr>
          <w:rFonts w:eastAsiaTheme="majorEastAsia"/>
          <w:color w:val="auto"/>
        </w:rPr>
        <w:t>§-ga 14</w:t>
      </w:r>
      <w:r w:rsidRPr="00BA1885">
        <w:rPr>
          <w:rFonts w:eastAsiaTheme="majorEastAsia"/>
          <w:color w:val="auto"/>
          <w:vertAlign w:val="superscript"/>
        </w:rPr>
        <w:t>1</w:t>
      </w:r>
      <w:r w:rsidRPr="00BA1885">
        <w:rPr>
          <w:rFonts w:eastAsiaTheme="majorEastAsia"/>
          <w:color w:val="auto"/>
        </w:rPr>
        <w:t xml:space="preserve"> sätestatakse </w:t>
      </w:r>
      <w:r>
        <w:rPr>
          <w:rFonts w:eastAsiaTheme="majorEastAsia"/>
          <w:color w:val="auto"/>
        </w:rPr>
        <w:t xml:space="preserve">IMERA rakendamiseks </w:t>
      </w:r>
      <w:r w:rsidRPr="00BA1885">
        <w:rPr>
          <w:rFonts w:eastAsiaTheme="majorEastAsia"/>
          <w:color w:val="auto"/>
        </w:rPr>
        <w:t>vajalikud sätted</w:t>
      </w:r>
      <w:r>
        <w:rPr>
          <w:rFonts w:eastAsiaTheme="majorEastAsia"/>
          <w:color w:val="auto"/>
        </w:rPr>
        <w:t xml:space="preserve"> </w:t>
      </w:r>
      <w:r w:rsidRPr="00BA1885">
        <w:rPr>
          <w:rFonts w:eastAsiaTheme="majorEastAsia"/>
          <w:color w:val="auto"/>
        </w:rPr>
        <w:t>CLO ja SPC määramis</w:t>
      </w:r>
      <w:r>
        <w:rPr>
          <w:rFonts w:eastAsiaTheme="majorEastAsia"/>
          <w:color w:val="auto"/>
        </w:rPr>
        <w:t>e</w:t>
      </w:r>
      <w:r w:rsidRPr="00BA1885">
        <w:rPr>
          <w:rFonts w:eastAsiaTheme="majorEastAsia"/>
          <w:color w:val="auto"/>
        </w:rPr>
        <w:t xml:space="preserve"> </w:t>
      </w:r>
      <w:r>
        <w:rPr>
          <w:rFonts w:eastAsiaTheme="majorEastAsia"/>
          <w:color w:val="auto"/>
        </w:rPr>
        <w:t>kohta</w:t>
      </w:r>
      <w:r w:rsidRPr="00BA1885">
        <w:rPr>
          <w:rFonts w:eastAsiaTheme="majorEastAsia"/>
          <w:color w:val="auto"/>
        </w:rPr>
        <w:t>.</w:t>
      </w:r>
    </w:p>
    <w:p w14:paraId="16C71522" w14:textId="3547BF39" w:rsidR="00F60682" w:rsidRDefault="00F60682" w:rsidP="7FE43373">
      <w:pPr>
        <w:pStyle w:val="Default"/>
        <w:jc w:val="both"/>
        <w:rPr>
          <w:rFonts w:eastAsiaTheme="majorEastAsia"/>
          <w:b/>
          <w:bCs/>
          <w:color w:val="auto"/>
        </w:rPr>
      </w:pPr>
    </w:p>
    <w:p w14:paraId="784C8FC1" w14:textId="02BFB7FF" w:rsidR="00B73394" w:rsidRPr="00BA1885" w:rsidRDefault="00B73394" w:rsidP="00B73394">
      <w:pPr>
        <w:pStyle w:val="Default"/>
        <w:jc w:val="both"/>
        <w:rPr>
          <w:rFonts w:eastAsiaTheme="majorEastAsia"/>
          <w:color w:val="auto"/>
        </w:rPr>
      </w:pPr>
      <w:r w:rsidRPr="00BA1885">
        <w:rPr>
          <w:rFonts w:eastAsiaTheme="majorEastAsia"/>
          <w:b/>
          <w:bCs/>
          <w:color w:val="auto"/>
        </w:rPr>
        <w:t>Lõikega 1</w:t>
      </w:r>
      <w:r w:rsidRPr="00BA1885">
        <w:rPr>
          <w:rFonts w:eastAsiaTheme="majorEastAsia"/>
          <w:color w:val="auto"/>
        </w:rPr>
        <w:t xml:space="preserve"> sätestatakse, et teabevahetuse keskasutuse ja riikliku ühtse kontaktpunkti ülesandeid Euroopa Parlamendi ja nõukogu määruse (EL) 2024/2747 artikli 8 lõike 1 ja artikli 24 lõike 1 tähenduses täidab </w:t>
      </w:r>
      <w:r w:rsidR="008E4A31">
        <w:rPr>
          <w:rFonts w:eastAsiaTheme="majorEastAsia"/>
          <w:color w:val="auto"/>
        </w:rPr>
        <w:t>MKM</w:t>
      </w:r>
      <w:r w:rsidRPr="00BA1885">
        <w:rPr>
          <w:rFonts w:eastAsiaTheme="majorEastAsia"/>
          <w:color w:val="auto"/>
        </w:rPr>
        <w:t>.</w:t>
      </w:r>
    </w:p>
    <w:p w14:paraId="6FCB840F" w14:textId="77777777" w:rsidR="00B73394" w:rsidRPr="00B73394" w:rsidRDefault="00B73394" w:rsidP="00B73394">
      <w:pPr>
        <w:pStyle w:val="Default"/>
        <w:jc w:val="both"/>
        <w:rPr>
          <w:rFonts w:eastAsiaTheme="majorEastAsia"/>
          <w:color w:val="4472C4" w:themeColor="accent1"/>
        </w:rPr>
      </w:pPr>
    </w:p>
    <w:p w14:paraId="163B010E" w14:textId="1966F796" w:rsidR="00B73394" w:rsidRPr="00BA1885" w:rsidRDefault="00B73394" w:rsidP="00B73394">
      <w:pPr>
        <w:pStyle w:val="Default"/>
        <w:jc w:val="both"/>
        <w:rPr>
          <w:rFonts w:eastAsiaTheme="majorEastAsia"/>
          <w:color w:val="auto"/>
        </w:rPr>
      </w:pPr>
      <w:r w:rsidRPr="00BA1885">
        <w:rPr>
          <w:rFonts w:eastAsiaTheme="majorEastAsia"/>
          <w:b/>
          <w:bCs/>
          <w:color w:val="auto"/>
        </w:rPr>
        <w:t>Lõiked 2–4</w:t>
      </w:r>
      <w:r w:rsidRPr="00BA1885">
        <w:rPr>
          <w:rFonts w:eastAsiaTheme="majorEastAsia"/>
          <w:color w:val="auto"/>
        </w:rPr>
        <w:t xml:space="preserve"> sätestavad alused teabevahetuse keskasutuse ja riikliku ühtse kontaktpunktiga seotud ülesannete andmiseks </w:t>
      </w:r>
      <w:proofErr w:type="spellStart"/>
      <w:r w:rsidR="008E4A31">
        <w:rPr>
          <w:rFonts w:eastAsiaTheme="majorEastAsia"/>
          <w:color w:val="auto"/>
        </w:rPr>
        <w:t>MKMilt</w:t>
      </w:r>
      <w:proofErr w:type="spellEnd"/>
      <w:r w:rsidR="008E4A31">
        <w:rPr>
          <w:rFonts w:eastAsiaTheme="majorEastAsia"/>
          <w:color w:val="auto"/>
        </w:rPr>
        <w:t xml:space="preserve"> </w:t>
      </w:r>
      <w:r w:rsidRPr="00BA1885">
        <w:rPr>
          <w:rFonts w:eastAsiaTheme="majorEastAsia"/>
          <w:color w:val="auto"/>
        </w:rPr>
        <w:t>HOS § 18</w:t>
      </w:r>
      <w:r w:rsidRPr="00BA1885">
        <w:rPr>
          <w:rFonts w:eastAsiaTheme="majorEastAsia"/>
          <w:color w:val="auto"/>
          <w:vertAlign w:val="superscript"/>
        </w:rPr>
        <w:t>1</w:t>
      </w:r>
      <w:r w:rsidRPr="00BA1885">
        <w:rPr>
          <w:rFonts w:eastAsiaTheme="majorEastAsia"/>
          <w:color w:val="auto"/>
        </w:rPr>
        <w:t xml:space="preserve"> lõikes 1 nimetatud riigi äriühingule (EVK) halduslepinguga.</w:t>
      </w:r>
    </w:p>
    <w:p w14:paraId="353A2B93" w14:textId="77777777" w:rsidR="00B73394" w:rsidRDefault="00B73394" w:rsidP="00B73394">
      <w:pPr>
        <w:pStyle w:val="Default"/>
        <w:jc w:val="both"/>
        <w:rPr>
          <w:rFonts w:eastAsiaTheme="majorEastAsia"/>
        </w:rPr>
      </w:pPr>
    </w:p>
    <w:p w14:paraId="248BFE8C" w14:textId="370389CD" w:rsidR="00E20884" w:rsidRPr="00BA1885" w:rsidRDefault="00683337" w:rsidP="00E20884">
      <w:pPr>
        <w:pStyle w:val="Default"/>
        <w:jc w:val="both"/>
        <w:rPr>
          <w:rFonts w:eastAsiaTheme="majorEastAsia"/>
          <w:color w:val="auto"/>
        </w:rPr>
      </w:pPr>
      <w:r w:rsidRPr="00BA1885">
        <w:rPr>
          <w:rFonts w:eastAsiaTheme="majorEastAsia"/>
          <w:color w:val="auto"/>
        </w:rPr>
        <w:t xml:space="preserve">EVK valiku põhjuseks on selle senine kogemus varude ja tarneahelatega seotud riskide maandamisel, mis on sarnane IMERA alusel vajaliku koordineeriva rolliga. Kuigi IMERA kohaldamisalast on energiatooted välja jäetud, on </w:t>
      </w:r>
      <w:proofErr w:type="spellStart"/>
      <w:r w:rsidRPr="00BA1885">
        <w:rPr>
          <w:rFonts w:eastAsiaTheme="majorEastAsia"/>
          <w:color w:val="auto"/>
        </w:rPr>
        <w:t>EVKl</w:t>
      </w:r>
      <w:proofErr w:type="spellEnd"/>
      <w:r w:rsidRPr="00BA1885">
        <w:rPr>
          <w:rFonts w:eastAsiaTheme="majorEastAsia"/>
          <w:color w:val="auto"/>
        </w:rPr>
        <w:t xml:space="preserve"> kogemus vedelkütusevarude haldamisel ning laialdane koostöövõrgustik nii riigisiseste kui</w:t>
      </w:r>
      <w:r w:rsidR="002F3D48" w:rsidRPr="00BA1885">
        <w:rPr>
          <w:rFonts w:eastAsiaTheme="majorEastAsia"/>
          <w:color w:val="auto"/>
        </w:rPr>
        <w:t xml:space="preserve"> ka</w:t>
      </w:r>
      <w:r w:rsidRPr="00BA1885">
        <w:rPr>
          <w:rFonts w:eastAsiaTheme="majorEastAsia"/>
          <w:color w:val="auto"/>
        </w:rPr>
        <w:t xml:space="preserve"> rahvusvaheliste partneritega. Nendele analoogsetele kogemustele tuginedes on EVK kõige sobivam asutus, kes saab </w:t>
      </w:r>
      <w:r w:rsidR="008F6FD9" w:rsidRPr="00BA1885">
        <w:rPr>
          <w:rFonts w:eastAsiaTheme="majorEastAsia"/>
          <w:color w:val="auto"/>
        </w:rPr>
        <w:t xml:space="preserve">välja </w:t>
      </w:r>
      <w:r w:rsidRPr="00BA1885">
        <w:rPr>
          <w:rFonts w:eastAsiaTheme="majorEastAsia"/>
          <w:color w:val="auto"/>
        </w:rPr>
        <w:t>arendada CLO</w:t>
      </w:r>
      <w:r w:rsidR="003E05AC">
        <w:rPr>
          <w:rFonts w:eastAsiaTheme="majorEastAsia"/>
          <w:color w:val="auto"/>
        </w:rPr>
        <w:t xml:space="preserve"> ja SPC</w:t>
      </w:r>
      <w:r w:rsidRPr="00BA1885">
        <w:rPr>
          <w:rFonts w:eastAsiaTheme="majorEastAsia"/>
          <w:color w:val="auto"/>
        </w:rPr>
        <w:t xml:space="preserve"> ülesannete täitmiseks</w:t>
      </w:r>
      <w:r w:rsidR="008F6FD9" w:rsidRPr="00BA1885">
        <w:rPr>
          <w:rFonts w:eastAsiaTheme="majorEastAsia"/>
          <w:color w:val="auto"/>
        </w:rPr>
        <w:t xml:space="preserve"> vajaliku võimekuse.</w:t>
      </w:r>
    </w:p>
    <w:p w14:paraId="08BFEEC8" w14:textId="77777777" w:rsidR="00B73394" w:rsidRPr="00B73394" w:rsidRDefault="00B73394" w:rsidP="00E20884">
      <w:pPr>
        <w:pStyle w:val="Default"/>
        <w:jc w:val="both"/>
        <w:rPr>
          <w:rFonts w:eastAsiaTheme="majorEastAsia"/>
          <w:color w:val="4472C4" w:themeColor="accent1"/>
        </w:rPr>
      </w:pPr>
    </w:p>
    <w:p w14:paraId="2AA7820D" w14:textId="45A91253" w:rsidR="00B73394" w:rsidRDefault="00B73394" w:rsidP="00E20884">
      <w:pPr>
        <w:pStyle w:val="Default"/>
        <w:jc w:val="both"/>
        <w:rPr>
          <w:rFonts w:eastAsiaTheme="majorEastAsia"/>
          <w:color w:val="auto"/>
        </w:rPr>
      </w:pPr>
      <w:r w:rsidRPr="00BA1885">
        <w:rPr>
          <w:rFonts w:eastAsiaTheme="majorEastAsia"/>
          <w:color w:val="auto"/>
        </w:rPr>
        <w:t xml:space="preserve">Eelnevast tulenevalt on </w:t>
      </w:r>
      <w:proofErr w:type="spellStart"/>
      <w:r w:rsidRPr="00BA1885">
        <w:rPr>
          <w:rFonts w:eastAsiaTheme="majorEastAsia"/>
          <w:color w:val="auto"/>
        </w:rPr>
        <w:t>EVKl</w:t>
      </w:r>
      <w:r w:rsidR="00BA1885" w:rsidRPr="00BA1885">
        <w:rPr>
          <w:rFonts w:eastAsiaTheme="majorEastAsia"/>
          <w:color w:val="auto"/>
        </w:rPr>
        <w:t>e</w:t>
      </w:r>
      <w:proofErr w:type="spellEnd"/>
      <w:r w:rsidR="00BA1885" w:rsidRPr="00BA1885">
        <w:rPr>
          <w:rFonts w:eastAsiaTheme="majorEastAsia"/>
          <w:color w:val="auto"/>
        </w:rPr>
        <w:t xml:space="preserve"> </w:t>
      </w:r>
      <w:r w:rsidRPr="00BA1885">
        <w:rPr>
          <w:rFonts w:eastAsiaTheme="majorEastAsia"/>
          <w:color w:val="auto"/>
        </w:rPr>
        <w:t>ülesannete üleandmine põhjendatud</w:t>
      </w:r>
      <w:r w:rsidR="00947607" w:rsidRPr="00947607">
        <w:rPr>
          <w:rFonts w:eastAsiaTheme="majorEastAsia"/>
          <w:color w:val="auto"/>
        </w:rPr>
        <w:t xml:space="preserve">, mistõttu ei kohaldata </w:t>
      </w:r>
      <w:r w:rsidR="007454A3">
        <w:rPr>
          <w:rFonts w:eastAsiaTheme="majorEastAsia"/>
          <w:color w:val="auto"/>
        </w:rPr>
        <w:t>HKTS</w:t>
      </w:r>
      <w:r w:rsidR="00947607" w:rsidRPr="00947607">
        <w:rPr>
          <w:rFonts w:eastAsiaTheme="majorEastAsia"/>
          <w:color w:val="auto"/>
        </w:rPr>
        <w:t xml:space="preserve"> §-e 6, 13 (muudatused on sätestatud eelnõu §-s 2) ega 14. Kooskõlas </w:t>
      </w:r>
      <w:r w:rsidR="007454A3">
        <w:rPr>
          <w:rFonts w:eastAsiaTheme="majorEastAsia"/>
          <w:color w:val="auto"/>
        </w:rPr>
        <w:t>HKTS</w:t>
      </w:r>
      <w:r w:rsidR="00947607" w:rsidRPr="00947607">
        <w:rPr>
          <w:rFonts w:eastAsiaTheme="majorEastAsia"/>
          <w:color w:val="auto"/>
        </w:rPr>
        <w:t xml:space="preserve"> §-ga 4 määratakse seaduses ülesande sisu viitega </w:t>
      </w:r>
      <w:proofErr w:type="spellStart"/>
      <w:r w:rsidR="00947607">
        <w:rPr>
          <w:rFonts w:eastAsiaTheme="majorEastAsia"/>
          <w:color w:val="auto"/>
        </w:rPr>
        <w:t>IMERAle</w:t>
      </w:r>
      <w:proofErr w:type="spellEnd"/>
      <w:r w:rsidR="00947607" w:rsidRPr="00947607">
        <w:rPr>
          <w:rFonts w:eastAsiaTheme="majorEastAsia"/>
          <w:color w:val="auto"/>
        </w:rPr>
        <w:t>, haldusjärelevalve teostaja ning ülesande täitmise kord ja täitja juhuks, kui EVK ei saa ülesannet täita.</w:t>
      </w:r>
      <w:r w:rsidR="003E05AC">
        <w:rPr>
          <w:rFonts w:eastAsiaTheme="majorEastAsia"/>
          <w:color w:val="auto"/>
        </w:rPr>
        <w:t xml:space="preserve"> </w:t>
      </w:r>
      <w:r w:rsidR="00947607" w:rsidRPr="00947607">
        <w:rPr>
          <w:rFonts w:eastAsiaTheme="majorEastAsia"/>
          <w:color w:val="auto"/>
        </w:rPr>
        <w:t>Halduslepingu sõlmib MKM, kes teostab ka haldusjärelevalvet ülesande täitmise üle. Juhul kui haldusleping lõpetatakse ühepoolselt või esineb muu takistus EVK-l haldusülesannet täita, täidab ülesannet MKM. Lisaks tehakse muudatused halduskoostöö seaduses (vt eelnõu § 2).</w:t>
      </w:r>
    </w:p>
    <w:p w14:paraId="00A61AC9" w14:textId="77777777" w:rsidR="00947607" w:rsidRDefault="00947607" w:rsidP="00E20884">
      <w:pPr>
        <w:pStyle w:val="Default"/>
        <w:jc w:val="both"/>
        <w:rPr>
          <w:rFonts w:eastAsiaTheme="majorEastAsia"/>
        </w:rPr>
      </w:pPr>
    </w:p>
    <w:p w14:paraId="1DC23AA1" w14:textId="6BD96B8F" w:rsidR="00B7377F" w:rsidRDefault="00990796" w:rsidP="00E20884">
      <w:pPr>
        <w:pStyle w:val="Default"/>
        <w:jc w:val="both"/>
        <w:rPr>
          <w:rFonts w:eastAsia="Times New Roman"/>
          <w:color w:val="auto"/>
        </w:rPr>
      </w:pPr>
      <w:proofErr w:type="spellStart"/>
      <w:r w:rsidRPr="00990796">
        <w:rPr>
          <w:rFonts w:eastAsiaTheme="majorEastAsia"/>
        </w:rPr>
        <w:t>CLOna</w:t>
      </w:r>
      <w:proofErr w:type="spellEnd"/>
      <w:r w:rsidRPr="00990796">
        <w:rPr>
          <w:rFonts w:eastAsiaTheme="majorEastAsia"/>
        </w:rPr>
        <w:t xml:space="preserve"> käitleb EVK IMERA rakendamisega seotud teavet vastavalt selle tundlikkuse tasemele, tagades artikli 13 lõikes 2</w:t>
      </w:r>
      <w:r>
        <w:rPr>
          <w:rFonts w:eastAsiaTheme="majorEastAsia"/>
        </w:rPr>
        <w:t xml:space="preserve"> (</w:t>
      </w:r>
      <w:proofErr w:type="spellStart"/>
      <w:r w:rsidRPr="007454A3">
        <w:rPr>
          <w:rFonts w:eastAsiaTheme="majorEastAsia"/>
          <w:i/>
          <w:iCs/>
        </w:rPr>
        <w:t>ad</w:t>
      </w:r>
      <w:proofErr w:type="spellEnd"/>
      <w:r w:rsidRPr="007454A3">
        <w:rPr>
          <w:rFonts w:eastAsiaTheme="majorEastAsia"/>
          <w:i/>
          <w:iCs/>
        </w:rPr>
        <w:t xml:space="preserve"> </w:t>
      </w:r>
      <w:proofErr w:type="spellStart"/>
      <w:r w:rsidRPr="007454A3">
        <w:rPr>
          <w:rFonts w:eastAsiaTheme="majorEastAsia"/>
          <w:i/>
          <w:iCs/>
        </w:rPr>
        <w:t>hoc</w:t>
      </w:r>
      <w:proofErr w:type="spellEnd"/>
      <w:r>
        <w:rPr>
          <w:rFonts w:eastAsiaTheme="majorEastAsia"/>
        </w:rPr>
        <w:t xml:space="preserve"> hoiatused)</w:t>
      </w:r>
      <w:r w:rsidRPr="00990796">
        <w:rPr>
          <w:rFonts w:eastAsiaTheme="majorEastAsia"/>
        </w:rPr>
        <w:t xml:space="preserve"> sätestatud konfidentsiaalsuse ning julgeoleku- ja ärisaladuste kaitse, samuti artikli 16 lõigetes 2, 3 ja 5</w:t>
      </w:r>
      <w:r>
        <w:rPr>
          <w:rFonts w:eastAsiaTheme="majorEastAsia"/>
        </w:rPr>
        <w:t xml:space="preserve"> (tarneahelate seire)</w:t>
      </w:r>
      <w:r w:rsidRPr="00990796">
        <w:rPr>
          <w:rFonts w:eastAsiaTheme="majorEastAsia"/>
        </w:rPr>
        <w:t xml:space="preserve"> ning artiklis 43 sätestatud</w:t>
      </w:r>
      <w:r w:rsidR="007454A3">
        <w:rPr>
          <w:rFonts w:eastAsiaTheme="majorEastAsia"/>
        </w:rPr>
        <w:t xml:space="preserve"> </w:t>
      </w:r>
      <w:r w:rsidRPr="00990796">
        <w:rPr>
          <w:rFonts w:eastAsiaTheme="majorEastAsia"/>
        </w:rPr>
        <w:t>teabekaitse- ja turvanõudeid</w:t>
      </w:r>
      <w:r w:rsidR="00B7377F" w:rsidRPr="00EA08F5">
        <w:rPr>
          <w:rFonts w:eastAsia="Times New Roman"/>
          <w:color w:val="auto"/>
        </w:rPr>
        <w:t xml:space="preserve">. </w:t>
      </w:r>
      <w:r w:rsidR="008F01AD" w:rsidRPr="008F01AD">
        <w:rPr>
          <w:rFonts w:eastAsia="Times New Roman"/>
          <w:color w:val="auto"/>
        </w:rPr>
        <w:t xml:space="preserve">Asutusesiseseks (AK) mõeldud teavet käideldakse vastavalt avaliku teabe seaduse § 35 lõikes 1 sätestatud alustele ning sama paragrahvi lõikes 2 ja §-s 38 kehtestatud juurdepääsu- ja käitlemisnõuetele. Riigisaladuse (RS) tasemel teabe käitlemisel järgitakse riigisaladuse ja salastatud välisteabe seadust ning selle alusel kehtestatud turvanõudeid. </w:t>
      </w:r>
      <w:r w:rsidR="008F01AD">
        <w:rPr>
          <w:rFonts w:eastAsia="Times New Roman"/>
          <w:color w:val="auto"/>
        </w:rPr>
        <w:t xml:space="preserve">Seetõttu toimub IMERA raames </w:t>
      </w:r>
      <w:r w:rsidR="008F01AD" w:rsidRPr="008F01AD">
        <w:rPr>
          <w:rFonts w:eastAsia="Times New Roman"/>
          <w:color w:val="auto"/>
        </w:rPr>
        <w:t xml:space="preserve">RS-tasemel teabe käitlemine </w:t>
      </w:r>
      <w:proofErr w:type="spellStart"/>
      <w:r w:rsidR="008F01AD">
        <w:rPr>
          <w:rFonts w:eastAsia="Times New Roman"/>
          <w:color w:val="auto"/>
        </w:rPr>
        <w:t>MKMi</w:t>
      </w:r>
      <w:proofErr w:type="spellEnd"/>
      <w:r w:rsidR="008F01AD" w:rsidRPr="008F01AD">
        <w:rPr>
          <w:rFonts w:eastAsia="Times New Roman"/>
          <w:color w:val="auto"/>
        </w:rPr>
        <w:t xml:space="preserve"> ruumides, kuna EVK-l puudub selleks vajalik varustus ja turvatud ruumid.</w:t>
      </w:r>
    </w:p>
    <w:p w14:paraId="78975D30" w14:textId="77777777" w:rsidR="00795FDA" w:rsidRDefault="00795FDA" w:rsidP="00E20884">
      <w:pPr>
        <w:pStyle w:val="Default"/>
        <w:jc w:val="both"/>
        <w:rPr>
          <w:rFonts w:eastAsia="Times New Roman"/>
          <w:color w:val="auto"/>
        </w:rPr>
      </w:pPr>
    </w:p>
    <w:p w14:paraId="43648A30" w14:textId="31519FC9" w:rsidR="00795FDA" w:rsidRPr="00CE3AAB" w:rsidRDefault="00795FDA" w:rsidP="00E20884">
      <w:pPr>
        <w:pStyle w:val="Default"/>
        <w:jc w:val="both"/>
        <w:rPr>
          <w:rFonts w:eastAsiaTheme="majorEastAsia"/>
        </w:rPr>
      </w:pPr>
      <w:r w:rsidRPr="004B5809">
        <w:t xml:space="preserve">IMERA raames kasutatavates infosüsteemides või platvormides, nagu </w:t>
      </w:r>
      <w:r w:rsidR="003462F3">
        <w:t xml:space="preserve">Euroopa </w:t>
      </w:r>
      <w:r w:rsidRPr="004B5809">
        <w:t>kriisiohje platvorm ECMP, antakse ligipääs üksnes nendele isikutele, kellel on tööülesannetest tulenev vajadus teabele ligi pääseda</w:t>
      </w:r>
      <w:r w:rsidR="003462F3">
        <w:t xml:space="preserve"> </w:t>
      </w:r>
      <w:r w:rsidR="003462F3" w:rsidRPr="003462F3">
        <w:t xml:space="preserve">ning </w:t>
      </w:r>
      <w:r w:rsidR="003462F3">
        <w:t xml:space="preserve">RS </w:t>
      </w:r>
      <w:r w:rsidR="003462F3" w:rsidRPr="003462F3">
        <w:t xml:space="preserve"> teabe puhul ka vastav julgeolekukontroll</w:t>
      </w:r>
      <w:r>
        <w:t xml:space="preserve">. </w:t>
      </w:r>
      <w:r w:rsidRPr="00795FDA">
        <w:t>IMERA ülesannete täitmiseks on ECMP-</w:t>
      </w:r>
      <w:proofErr w:type="spellStart"/>
      <w:r w:rsidRPr="00795FDA">
        <w:t>le</w:t>
      </w:r>
      <w:proofErr w:type="spellEnd"/>
      <w:r w:rsidRPr="00795FDA">
        <w:t xml:space="preserve"> ligipääs eelkõige </w:t>
      </w:r>
      <w:proofErr w:type="spellStart"/>
      <w:r w:rsidRPr="00795FDA">
        <w:t>MKMil</w:t>
      </w:r>
      <w:proofErr w:type="spellEnd"/>
      <w:r w:rsidRPr="00795FDA">
        <w:t xml:space="preserve"> ja EV</w:t>
      </w:r>
      <w:r w:rsidR="003462F3">
        <w:t>K-</w:t>
      </w:r>
      <w:r w:rsidRPr="00795FDA">
        <w:t>l, kuid see ei välista vajaduse korral ka teiste asutuste kaasamist vastavalt vajadusele</w:t>
      </w:r>
      <w:r w:rsidR="003D638F">
        <w:t>.</w:t>
      </w:r>
    </w:p>
    <w:p w14:paraId="281CA12D" w14:textId="77777777" w:rsidR="00FE5F89" w:rsidRPr="005B06E2" w:rsidRDefault="00FE5F89" w:rsidP="00947607">
      <w:pPr>
        <w:pStyle w:val="Default"/>
        <w:jc w:val="both"/>
        <w:rPr>
          <w:rFonts w:eastAsiaTheme="majorEastAsia"/>
          <w:color w:val="auto"/>
        </w:rPr>
      </w:pPr>
    </w:p>
    <w:p w14:paraId="22646EE3" w14:textId="5C4C4F15" w:rsidR="004D5FF1" w:rsidRDefault="00947607" w:rsidP="00947607">
      <w:pPr>
        <w:pStyle w:val="Default"/>
        <w:jc w:val="both"/>
        <w:rPr>
          <w:rFonts w:eastAsiaTheme="majorEastAsia"/>
        </w:rPr>
      </w:pPr>
      <w:r w:rsidRPr="00947607">
        <w:rPr>
          <w:rFonts w:eastAsiaTheme="majorEastAsia"/>
        </w:rPr>
        <w:t xml:space="preserve">Enne </w:t>
      </w:r>
      <w:proofErr w:type="spellStart"/>
      <w:r w:rsidRPr="007454A3">
        <w:rPr>
          <w:rFonts w:eastAsiaTheme="majorEastAsia"/>
          <w:i/>
          <w:iCs/>
        </w:rPr>
        <w:t>ad</w:t>
      </w:r>
      <w:proofErr w:type="spellEnd"/>
      <w:r w:rsidRPr="007454A3">
        <w:rPr>
          <w:rFonts w:eastAsiaTheme="majorEastAsia"/>
          <w:i/>
          <w:iCs/>
        </w:rPr>
        <w:t xml:space="preserve"> </w:t>
      </w:r>
      <w:proofErr w:type="spellStart"/>
      <w:r w:rsidRPr="007454A3">
        <w:rPr>
          <w:rFonts w:eastAsiaTheme="majorEastAsia"/>
          <w:i/>
          <w:iCs/>
        </w:rPr>
        <w:t>hoc</w:t>
      </w:r>
      <w:proofErr w:type="spellEnd"/>
      <w:r w:rsidRPr="00947607">
        <w:rPr>
          <w:rFonts w:eastAsiaTheme="majorEastAsia"/>
        </w:rPr>
        <w:t xml:space="preserve"> hoiatuse edastamist</w:t>
      </w:r>
      <w:r>
        <w:rPr>
          <w:rFonts w:eastAsiaTheme="majorEastAsia"/>
        </w:rPr>
        <w:t xml:space="preserve"> siseturu häire kohta</w:t>
      </w:r>
      <w:r w:rsidRPr="00947607">
        <w:rPr>
          <w:rFonts w:eastAsiaTheme="majorEastAsia"/>
        </w:rPr>
        <w:t xml:space="preserve">, mis on IMERA raamistiku keskne meede, teavitab EVK </w:t>
      </w:r>
      <w:proofErr w:type="spellStart"/>
      <w:r w:rsidRPr="00947607">
        <w:rPr>
          <w:rFonts w:eastAsiaTheme="majorEastAsia"/>
        </w:rPr>
        <w:t>M</w:t>
      </w:r>
      <w:r>
        <w:rPr>
          <w:rFonts w:eastAsiaTheme="majorEastAsia"/>
        </w:rPr>
        <w:t>KMi</w:t>
      </w:r>
      <w:proofErr w:type="spellEnd"/>
      <w:r w:rsidRPr="00947607">
        <w:rPr>
          <w:rFonts w:eastAsiaTheme="majorEastAsia"/>
        </w:rPr>
        <w:t xml:space="preserve"> ning Riigikantseleid. Hoiatuse edastamise otsus</w:t>
      </w:r>
      <w:r>
        <w:rPr>
          <w:rFonts w:eastAsiaTheme="majorEastAsia"/>
        </w:rPr>
        <w:t xml:space="preserve"> </w:t>
      </w:r>
      <w:r w:rsidRPr="00947607">
        <w:rPr>
          <w:rFonts w:eastAsiaTheme="majorEastAsia"/>
        </w:rPr>
        <w:t>kooskõlastatakse majandus-</w:t>
      </w:r>
      <w:r>
        <w:rPr>
          <w:rFonts w:eastAsiaTheme="majorEastAsia"/>
        </w:rPr>
        <w:t xml:space="preserve"> </w:t>
      </w:r>
      <w:r w:rsidRPr="00947607">
        <w:rPr>
          <w:rFonts w:eastAsiaTheme="majorEastAsia"/>
        </w:rPr>
        <w:t>ja tööstusministriga.</w:t>
      </w:r>
      <w:r>
        <w:rPr>
          <w:rFonts w:eastAsiaTheme="majorEastAsia"/>
        </w:rPr>
        <w:t xml:space="preserve"> </w:t>
      </w:r>
      <w:r w:rsidRPr="00947607">
        <w:rPr>
          <w:rFonts w:eastAsiaTheme="majorEastAsia"/>
        </w:rPr>
        <w:t>Pärast riigisiseselt kinnitatud kooskõlastust edastab EVK hoiatuse komisjonile ning teistele liikmesriikide</w:t>
      </w:r>
      <w:r w:rsidR="003462F3">
        <w:rPr>
          <w:rFonts w:eastAsiaTheme="majorEastAsia"/>
        </w:rPr>
        <w:t>le</w:t>
      </w:r>
      <w:r w:rsidRPr="00947607">
        <w:rPr>
          <w:rFonts w:eastAsiaTheme="majorEastAsia"/>
        </w:rPr>
        <w:t xml:space="preserve"> läbi </w:t>
      </w:r>
      <w:proofErr w:type="spellStart"/>
      <w:r w:rsidRPr="00947607">
        <w:rPr>
          <w:rFonts w:eastAsiaTheme="majorEastAsia"/>
        </w:rPr>
        <w:t>ECMP</w:t>
      </w:r>
      <w:r w:rsidR="003462F3">
        <w:rPr>
          <w:rFonts w:eastAsiaTheme="majorEastAsia"/>
        </w:rPr>
        <w:t>i</w:t>
      </w:r>
      <w:proofErr w:type="spellEnd"/>
      <w:r w:rsidRPr="00947607">
        <w:rPr>
          <w:rFonts w:eastAsiaTheme="majorEastAsia"/>
        </w:rPr>
        <w:t>.</w:t>
      </w:r>
    </w:p>
    <w:p w14:paraId="73410B19" w14:textId="77777777" w:rsidR="00947607" w:rsidRPr="00B90594" w:rsidRDefault="00947607" w:rsidP="00947607">
      <w:pPr>
        <w:pStyle w:val="Default"/>
        <w:rPr>
          <w:rFonts w:eastAsia="Times New Roman"/>
          <w:color w:val="4472C4" w:themeColor="accent1"/>
        </w:rPr>
      </w:pPr>
    </w:p>
    <w:p w14:paraId="2B501133" w14:textId="270EBC63" w:rsidR="004D5FF1" w:rsidRPr="00C7033A" w:rsidRDefault="00701CD5" w:rsidP="004D5FF1">
      <w:pPr>
        <w:pStyle w:val="Default"/>
        <w:jc w:val="both"/>
        <w:rPr>
          <w:rFonts w:eastAsiaTheme="majorEastAsia"/>
          <w:color w:val="auto"/>
        </w:rPr>
      </w:pPr>
      <w:r>
        <w:rPr>
          <w:rFonts w:eastAsiaTheme="majorEastAsia"/>
          <w:b/>
          <w:bCs/>
          <w:color w:val="auto"/>
        </w:rPr>
        <w:t>L</w:t>
      </w:r>
      <w:r w:rsidRPr="00701CD5">
        <w:rPr>
          <w:rFonts w:eastAsiaTheme="majorEastAsia"/>
          <w:b/>
          <w:bCs/>
          <w:color w:val="auto"/>
        </w:rPr>
        <w:t>õige 5</w:t>
      </w:r>
      <w:r>
        <w:rPr>
          <w:rFonts w:eastAsiaTheme="majorEastAsia"/>
          <w:b/>
          <w:bCs/>
          <w:color w:val="auto"/>
        </w:rPr>
        <w:t xml:space="preserve"> </w:t>
      </w:r>
      <w:r w:rsidRPr="004848E3">
        <w:rPr>
          <w:rFonts w:eastAsiaTheme="majorEastAsia"/>
          <w:color w:val="auto"/>
        </w:rPr>
        <w:t xml:space="preserve">loob </w:t>
      </w:r>
      <w:r w:rsidRPr="00261A82">
        <w:rPr>
          <w:rFonts w:eastAsiaTheme="majorEastAsia"/>
          <w:color w:val="auto"/>
        </w:rPr>
        <w:t>t</w:t>
      </w:r>
      <w:r w:rsidR="002912C4" w:rsidRPr="00261A82">
        <w:rPr>
          <w:rFonts w:eastAsiaTheme="majorEastAsia"/>
          <w:color w:val="auto"/>
        </w:rPr>
        <w:t>eabevahetus</w:t>
      </w:r>
      <w:r w:rsidR="00792EEB" w:rsidRPr="00261A82">
        <w:rPr>
          <w:rFonts w:eastAsiaTheme="majorEastAsia"/>
          <w:color w:val="auto"/>
        </w:rPr>
        <w:t>koostööks</w:t>
      </w:r>
      <w:r w:rsidR="004D5FF1" w:rsidRPr="00C7033A">
        <w:rPr>
          <w:rFonts w:eastAsiaTheme="majorEastAsia"/>
          <w:color w:val="auto"/>
        </w:rPr>
        <w:t xml:space="preserve"> </w:t>
      </w:r>
      <w:r w:rsidR="00C7033A" w:rsidRPr="00C7033A">
        <w:rPr>
          <w:rFonts w:eastAsiaTheme="majorEastAsia"/>
          <w:color w:val="auto"/>
        </w:rPr>
        <w:t>õigusliku aluse</w:t>
      </w:r>
      <w:r w:rsidR="004D5FF1" w:rsidRPr="00C7033A">
        <w:rPr>
          <w:rFonts w:eastAsiaTheme="majorEastAsia"/>
          <w:color w:val="auto"/>
        </w:rPr>
        <w:t xml:space="preserve">, mille kohaselt on </w:t>
      </w:r>
      <w:proofErr w:type="spellStart"/>
      <w:r w:rsidR="00233C7D" w:rsidRPr="00C7033A">
        <w:rPr>
          <w:rFonts w:eastAsiaTheme="majorEastAsia"/>
          <w:color w:val="auto"/>
        </w:rPr>
        <w:t>MKM</w:t>
      </w:r>
      <w:r w:rsidR="00C43F7D" w:rsidRPr="00C7033A">
        <w:rPr>
          <w:rFonts w:eastAsiaTheme="majorEastAsia"/>
          <w:color w:val="auto"/>
        </w:rPr>
        <w:t>i</w:t>
      </w:r>
      <w:r w:rsidR="00AB3BF0" w:rsidRPr="00C7033A">
        <w:rPr>
          <w:rFonts w:eastAsiaTheme="majorEastAsia"/>
          <w:color w:val="auto"/>
        </w:rPr>
        <w:t>l</w:t>
      </w:r>
      <w:proofErr w:type="spellEnd"/>
      <w:r w:rsidR="004D5FF1" w:rsidRPr="00C7033A">
        <w:rPr>
          <w:rFonts w:eastAsiaTheme="majorEastAsia"/>
          <w:color w:val="auto"/>
        </w:rPr>
        <w:t xml:space="preserve"> ning EVK</w:t>
      </w:r>
      <w:r w:rsidR="000F7806" w:rsidRPr="00C7033A">
        <w:rPr>
          <w:rFonts w:eastAsiaTheme="majorEastAsia"/>
          <w:color w:val="auto"/>
        </w:rPr>
        <w:t>-</w:t>
      </w:r>
      <w:r w:rsidR="004D5FF1" w:rsidRPr="00C7033A">
        <w:rPr>
          <w:rFonts w:eastAsiaTheme="majorEastAsia"/>
          <w:color w:val="auto"/>
        </w:rPr>
        <w:t xml:space="preserve">l õigus saada IMERA rakendamiseks vajalikku teavet kõigilt valitsusasutustelt, nende hallatavatelt riigiasutustelt ja riigi </w:t>
      </w:r>
      <w:r w:rsidR="006A1047">
        <w:rPr>
          <w:rFonts w:eastAsiaTheme="majorEastAsia"/>
          <w:color w:val="auto"/>
        </w:rPr>
        <w:t xml:space="preserve">infosüsteemi kuuluvatest </w:t>
      </w:r>
      <w:r w:rsidR="004D5FF1" w:rsidRPr="00C7033A">
        <w:rPr>
          <w:rFonts w:eastAsiaTheme="majorEastAsia"/>
          <w:color w:val="auto"/>
        </w:rPr>
        <w:t xml:space="preserve">andmekogudest. Praktikas hõlmab koostöö Riigikantseleid, Siseministeeriumi ja Häirekeskust, Rahandusministeeriumi, Maksu- ja Tolliametit, Statistikaametit, Regionaal- ja </w:t>
      </w:r>
      <w:r w:rsidR="004113FE" w:rsidRPr="00C7033A">
        <w:rPr>
          <w:rFonts w:eastAsiaTheme="majorEastAsia"/>
          <w:color w:val="auto"/>
        </w:rPr>
        <w:t>Põllumajandus</w:t>
      </w:r>
      <w:r w:rsidR="004D5FF1" w:rsidRPr="00C7033A">
        <w:rPr>
          <w:rFonts w:eastAsiaTheme="majorEastAsia"/>
          <w:color w:val="auto"/>
        </w:rPr>
        <w:t xml:space="preserve">ministeeriumi, Põllumajandus- ja </w:t>
      </w:r>
      <w:r w:rsidR="004D5FF1" w:rsidRPr="00C7033A">
        <w:rPr>
          <w:rFonts w:eastAsiaTheme="majorEastAsia"/>
          <w:color w:val="auto"/>
        </w:rPr>
        <w:lastRenderedPageBreak/>
        <w:t>Toiduametit, Põllumajanduse Registrite ja Informatsiooni Ametit, Sotsiaalministeeriumi, Terviseametit, Ravimiametit ning Tarbijakaitse ja Tehnilise Järelevalve Ametit.</w:t>
      </w:r>
    </w:p>
    <w:p w14:paraId="33A06CCB" w14:textId="77777777" w:rsidR="004D5FF1" w:rsidRPr="004D5FF1" w:rsidRDefault="004D5FF1" w:rsidP="004D5FF1">
      <w:pPr>
        <w:pStyle w:val="Default"/>
        <w:jc w:val="both"/>
        <w:rPr>
          <w:rFonts w:eastAsiaTheme="majorEastAsia"/>
          <w:color w:val="4472C4" w:themeColor="accent1"/>
        </w:rPr>
      </w:pPr>
    </w:p>
    <w:p w14:paraId="6E07E762" w14:textId="2C002974" w:rsidR="00831075" w:rsidRDefault="00406032" w:rsidP="004D5FF1">
      <w:pPr>
        <w:pStyle w:val="Default"/>
        <w:jc w:val="both"/>
        <w:rPr>
          <w:rFonts w:eastAsiaTheme="majorEastAsia"/>
          <w:color w:val="auto"/>
        </w:rPr>
      </w:pPr>
      <w:r w:rsidRPr="00C7033A">
        <w:rPr>
          <w:rFonts w:eastAsiaTheme="majorEastAsia"/>
          <w:color w:val="auto"/>
        </w:rPr>
        <w:t xml:space="preserve">Loetelu ei ole ammendav ning võimaldab kaasata ka teisi valitsusasutusi vastavalt kriisi olemusele, ulatusele ja tekkivale teabevajadusele. Selline avatud ja paindlik regulatsioon tagab, et EVK saab </w:t>
      </w:r>
      <w:proofErr w:type="spellStart"/>
      <w:r w:rsidRPr="00C7033A">
        <w:rPr>
          <w:rFonts w:eastAsiaTheme="majorEastAsia"/>
          <w:color w:val="auto"/>
        </w:rPr>
        <w:t>CLOna</w:t>
      </w:r>
      <w:proofErr w:type="spellEnd"/>
      <w:r w:rsidRPr="00C7033A">
        <w:rPr>
          <w:rFonts w:eastAsiaTheme="majorEastAsia"/>
          <w:color w:val="auto"/>
        </w:rPr>
        <w:t xml:space="preserve"> täita oma ülesandeid seaduslikult</w:t>
      </w:r>
      <w:r w:rsidR="007454A3">
        <w:rPr>
          <w:rFonts w:eastAsiaTheme="majorEastAsia"/>
          <w:color w:val="auto"/>
        </w:rPr>
        <w:t>,</w:t>
      </w:r>
      <w:r w:rsidRPr="00C7033A">
        <w:rPr>
          <w:rFonts w:eastAsiaTheme="majorEastAsia"/>
          <w:color w:val="auto"/>
        </w:rPr>
        <w:t xml:space="preserve"> et andmevahetuse mehhanismid on kohandatavad eri tüüpi kriiside korral. Konkreetsete asutuste ja koostöövormide määratlemine toimub</w:t>
      </w:r>
      <w:r w:rsidR="00C7033A" w:rsidRPr="00C7033A">
        <w:rPr>
          <w:rFonts w:eastAsiaTheme="majorEastAsia"/>
          <w:color w:val="auto"/>
        </w:rPr>
        <w:t xml:space="preserve"> </w:t>
      </w:r>
      <w:r w:rsidRPr="00C7033A">
        <w:rPr>
          <w:rFonts w:eastAsiaTheme="majorEastAsia"/>
          <w:color w:val="auto"/>
        </w:rPr>
        <w:t>töökorralduslike kokkulepete tasandil, mis võimaldab reageerida kiiresti ja vältida seaduse pidevat muutmist.</w:t>
      </w:r>
    </w:p>
    <w:p w14:paraId="7640C7BE" w14:textId="77777777" w:rsidR="00FE5F89" w:rsidRDefault="00FE5F89" w:rsidP="00E20884">
      <w:pPr>
        <w:pStyle w:val="Default"/>
        <w:jc w:val="both"/>
        <w:rPr>
          <w:rFonts w:eastAsiaTheme="majorEastAsia"/>
          <w:color w:val="auto"/>
        </w:rPr>
      </w:pPr>
    </w:p>
    <w:p w14:paraId="3686A952" w14:textId="36E17191" w:rsidR="00472EBF" w:rsidRDefault="00BB355D" w:rsidP="00E20884">
      <w:pPr>
        <w:pStyle w:val="Default"/>
        <w:jc w:val="both"/>
        <w:rPr>
          <w:rFonts w:eastAsiaTheme="majorEastAsia"/>
          <w:color w:val="auto"/>
        </w:rPr>
      </w:pPr>
      <w:r>
        <w:rPr>
          <w:rFonts w:eastAsiaTheme="majorEastAsia"/>
          <w:color w:val="auto"/>
        </w:rPr>
        <w:t xml:space="preserve">Oluline on </w:t>
      </w:r>
      <w:r w:rsidR="006653A8">
        <w:rPr>
          <w:rFonts w:eastAsiaTheme="majorEastAsia"/>
          <w:color w:val="auto"/>
        </w:rPr>
        <w:t>rõhutada</w:t>
      </w:r>
      <w:r>
        <w:rPr>
          <w:rFonts w:eastAsiaTheme="majorEastAsia"/>
          <w:color w:val="auto"/>
        </w:rPr>
        <w:t xml:space="preserve">, et </w:t>
      </w:r>
      <w:r w:rsidR="006653A8">
        <w:rPr>
          <w:rFonts w:eastAsiaTheme="majorEastAsia"/>
          <w:color w:val="auto"/>
        </w:rPr>
        <w:t>k</w:t>
      </w:r>
      <w:r w:rsidR="00472EBF" w:rsidRPr="005B06E2">
        <w:rPr>
          <w:rFonts w:eastAsiaTheme="majorEastAsia"/>
          <w:color w:val="auto"/>
        </w:rPr>
        <w:t xml:space="preserve">omisjoni kehtestatud siseturu hädaolukorrarežiimi väljakuulutamine ei asenda riigis kehtivat </w:t>
      </w:r>
      <w:proofErr w:type="spellStart"/>
      <w:r w:rsidR="00472EBF" w:rsidRPr="005B06E2">
        <w:rPr>
          <w:rFonts w:eastAsiaTheme="majorEastAsia"/>
          <w:color w:val="auto"/>
        </w:rPr>
        <w:t>kriisi</w:t>
      </w:r>
      <w:r w:rsidR="00483DC3">
        <w:rPr>
          <w:rFonts w:eastAsiaTheme="majorEastAsia"/>
          <w:color w:val="auto"/>
        </w:rPr>
        <w:t>ohje</w:t>
      </w:r>
      <w:r w:rsidR="00472EBF" w:rsidRPr="005B06E2">
        <w:rPr>
          <w:rFonts w:eastAsiaTheme="majorEastAsia"/>
          <w:color w:val="auto"/>
        </w:rPr>
        <w:t>süsteemi</w:t>
      </w:r>
      <w:proofErr w:type="spellEnd"/>
      <w:r w:rsidR="00472EBF" w:rsidRPr="005B06E2">
        <w:rPr>
          <w:rFonts w:eastAsiaTheme="majorEastAsia"/>
          <w:color w:val="auto"/>
        </w:rPr>
        <w:t>, vaid täiendab seda. Režiimi rakendamisel</w:t>
      </w:r>
      <w:r w:rsidR="00B83B8D">
        <w:rPr>
          <w:rFonts w:eastAsiaTheme="majorEastAsia"/>
          <w:color w:val="auto"/>
        </w:rPr>
        <w:t xml:space="preserve"> hakatakse kohaldama </w:t>
      </w:r>
      <w:r w:rsidR="00472EBF" w:rsidRPr="00F05A7A">
        <w:rPr>
          <w:rFonts w:eastAsiaTheme="majorEastAsia"/>
          <w:color w:val="auto"/>
        </w:rPr>
        <w:t xml:space="preserve">Eestis </w:t>
      </w:r>
      <w:proofErr w:type="spellStart"/>
      <w:r w:rsidR="00472EBF" w:rsidRPr="00F05A7A">
        <w:rPr>
          <w:rFonts w:eastAsiaTheme="majorEastAsia"/>
          <w:color w:val="auto"/>
        </w:rPr>
        <w:t>HOSi</w:t>
      </w:r>
      <w:proofErr w:type="spellEnd"/>
      <w:r w:rsidR="00472EBF" w:rsidRPr="00F05A7A">
        <w:rPr>
          <w:rFonts w:eastAsiaTheme="majorEastAsia"/>
          <w:color w:val="auto"/>
        </w:rPr>
        <w:t xml:space="preserve"> alusel loodud hädaolukorra juhtimise </w:t>
      </w:r>
      <w:r w:rsidR="006F552D">
        <w:rPr>
          <w:rFonts w:eastAsiaTheme="majorEastAsia"/>
          <w:color w:val="auto"/>
        </w:rPr>
        <w:t>korda</w:t>
      </w:r>
      <w:r w:rsidR="00472EBF" w:rsidRPr="00F05A7A">
        <w:rPr>
          <w:rFonts w:eastAsiaTheme="majorEastAsia"/>
          <w:color w:val="auto"/>
        </w:rPr>
        <w:t>,</w:t>
      </w:r>
      <w:r w:rsidR="00472EBF" w:rsidRPr="005B06E2">
        <w:rPr>
          <w:rFonts w:eastAsiaTheme="majorEastAsia"/>
          <w:color w:val="auto"/>
        </w:rPr>
        <w:t xml:space="preserve"> mille raames määratud ministeerium või asutus vastutab olukorra lahendamise eest. EVK roll on </w:t>
      </w:r>
      <w:r w:rsidR="0006580A">
        <w:rPr>
          <w:rFonts w:eastAsiaTheme="majorEastAsia"/>
          <w:color w:val="auto"/>
        </w:rPr>
        <w:t xml:space="preserve">olla </w:t>
      </w:r>
      <w:r w:rsidR="006653A8">
        <w:rPr>
          <w:rFonts w:eastAsiaTheme="majorEastAsia"/>
          <w:color w:val="auto"/>
        </w:rPr>
        <w:t>teabe</w:t>
      </w:r>
      <w:r w:rsidR="00472EBF" w:rsidRPr="005B06E2">
        <w:rPr>
          <w:rFonts w:eastAsiaTheme="majorEastAsia"/>
          <w:color w:val="auto"/>
        </w:rPr>
        <w:t xml:space="preserve"> vahendaja ja </w:t>
      </w:r>
      <w:r w:rsidR="00947607">
        <w:rPr>
          <w:rFonts w:eastAsiaTheme="majorEastAsia"/>
          <w:color w:val="auto"/>
        </w:rPr>
        <w:t>koondaja</w:t>
      </w:r>
      <w:r w:rsidR="00472EBF" w:rsidRPr="005B06E2">
        <w:rPr>
          <w:rFonts w:eastAsiaTheme="majorEastAsia"/>
          <w:color w:val="auto"/>
        </w:rPr>
        <w:t>, sama</w:t>
      </w:r>
      <w:r w:rsidR="0006580A">
        <w:rPr>
          <w:rFonts w:eastAsiaTheme="majorEastAsia"/>
          <w:color w:val="auto"/>
        </w:rPr>
        <w:t>l ajal</w:t>
      </w:r>
      <w:r w:rsidR="00472EBF" w:rsidRPr="005B06E2">
        <w:rPr>
          <w:rFonts w:eastAsiaTheme="majorEastAsia"/>
          <w:color w:val="auto"/>
        </w:rPr>
        <w:t xml:space="preserve"> kui kriisi praktiline lahendamine toimub pädeva asutuse juhtimisel vastavalt </w:t>
      </w:r>
      <w:proofErr w:type="spellStart"/>
      <w:r w:rsidR="00472EBF" w:rsidRPr="005B06E2">
        <w:rPr>
          <w:rFonts w:eastAsiaTheme="majorEastAsia"/>
          <w:color w:val="auto"/>
        </w:rPr>
        <w:t>HOSile</w:t>
      </w:r>
      <w:proofErr w:type="spellEnd"/>
      <w:r w:rsidR="00472EBF" w:rsidRPr="005B06E2">
        <w:rPr>
          <w:rFonts w:eastAsiaTheme="majorEastAsia"/>
          <w:color w:val="auto"/>
        </w:rPr>
        <w:t>.</w:t>
      </w:r>
    </w:p>
    <w:p w14:paraId="7469F03E" w14:textId="77777777" w:rsidR="00FA1474" w:rsidRDefault="00FA1474" w:rsidP="00FA1474">
      <w:pPr>
        <w:pStyle w:val="Default"/>
        <w:jc w:val="both"/>
      </w:pPr>
    </w:p>
    <w:p w14:paraId="29B242DD" w14:textId="67C1EACB" w:rsidR="00F2009E" w:rsidRDefault="00E62F02" w:rsidP="00F2009E">
      <w:pPr>
        <w:pStyle w:val="Pealkiri2"/>
        <w:numPr>
          <w:ilvl w:val="1"/>
          <w:numId w:val="3"/>
        </w:numPr>
        <w:rPr>
          <w:rFonts w:ascii="Times New Roman" w:hAnsi="Times New Roman" w:cs="Times New Roman"/>
          <w:b/>
          <w:bCs/>
          <w:color w:val="auto"/>
          <w:sz w:val="24"/>
          <w:szCs w:val="24"/>
        </w:rPr>
      </w:pPr>
      <w:r w:rsidRPr="00F2009E">
        <w:rPr>
          <w:rFonts w:ascii="Times New Roman" w:hAnsi="Times New Roman" w:cs="Times New Roman"/>
          <w:b/>
          <w:bCs/>
          <w:color w:val="auto"/>
          <w:sz w:val="24"/>
          <w:szCs w:val="24"/>
        </w:rPr>
        <w:t>Halduskoostööseaduse muutmine</w:t>
      </w:r>
    </w:p>
    <w:p w14:paraId="2029F3FD" w14:textId="77777777" w:rsidR="00F2009E" w:rsidRPr="00F2009E" w:rsidRDefault="00F2009E" w:rsidP="00F2009E"/>
    <w:p w14:paraId="73C414F8" w14:textId="0E2A5E5C" w:rsidR="008B2916" w:rsidRPr="00C7033A" w:rsidRDefault="00770205" w:rsidP="00F9001F">
      <w:pPr>
        <w:jc w:val="both"/>
        <w:rPr>
          <w:rFonts w:ascii="Times New Roman" w:hAnsi="Times New Roman" w:cs="Times New Roman"/>
          <w:b/>
          <w:bCs/>
          <w:sz w:val="24"/>
          <w:szCs w:val="24"/>
        </w:rPr>
      </w:pPr>
      <w:r w:rsidRPr="00C7033A">
        <w:rPr>
          <w:rFonts w:ascii="Times New Roman" w:hAnsi="Times New Roman" w:cs="Times New Roman"/>
          <w:b/>
          <w:bCs/>
          <w:sz w:val="24"/>
          <w:szCs w:val="24"/>
        </w:rPr>
        <w:t>3.</w:t>
      </w:r>
      <w:r w:rsidR="005B0B9C">
        <w:rPr>
          <w:rFonts w:ascii="Times New Roman" w:hAnsi="Times New Roman" w:cs="Times New Roman"/>
          <w:b/>
          <w:bCs/>
          <w:sz w:val="24"/>
          <w:szCs w:val="24"/>
        </w:rPr>
        <w:t>2</w:t>
      </w:r>
      <w:r w:rsidRPr="00C7033A">
        <w:rPr>
          <w:rFonts w:ascii="Times New Roman" w:hAnsi="Times New Roman" w:cs="Times New Roman"/>
          <w:b/>
          <w:bCs/>
          <w:sz w:val="24"/>
          <w:szCs w:val="24"/>
        </w:rPr>
        <w:t xml:space="preserve">.1 </w:t>
      </w:r>
      <w:proofErr w:type="spellStart"/>
      <w:r w:rsidR="00CE383E" w:rsidRPr="00C7033A">
        <w:rPr>
          <w:rFonts w:ascii="Times New Roman" w:hAnsi="Times New Roman" w:cs="Times New Roman"/>
          <w:b/>
          <w:bCs/>
          <w:sz w:val="24"/>
          <w:szCs w:val="24"/>
        </w:rPr>
        <w:t>EVKga</w:t>
      </w:r>
      <w:proofErr w:type="spellEnd"/>
      <w:r w:rsidR="00CE383E" w:rsidRPr="00C7033A">
        <w:rPr>
          <w:rFonts w:ascii="Times New Roman" w:hAnsi="Times New Roman" w:cs="Times New Roman"/>
          <w:b/>
          <w:bCs/>
          <w:sz w:val="24"/>
          <w:szCs w:val="24"/>
        </w:rPr>
        <w:t xml:space="preserve"> h</w:t>
      </w:r>
      <w:r w:rsidR="00317705" w:rsidRPr="00C7033A">
        <w:rPr>
          <w:rFonts w:ascii="Times New Roman" w:hAnsi="Times New Roman" w:cs="Times New Roman"/>
          <w:b/>
          <w:bCs/>
          <w:sz w:val="24"/>
          <w:szCs w:val="24"/>
        </w:rPr>
        <w:t>alduslepingu sõlmimise võimaldamine ilma kooskõlastusnõudeta</w:t>
      </w:r>
    </w:p>
    <w:p w14:paraId="0EA00984" w14:textId="6A4C5293" w:rsidR="00733DE6" w:rsidRPr="00C7033A" w:rsidRDefault="00F322DB" w:rsidP="00F9001F">
      <w:pPr>
        <w:jc w:val="both"/>
        <w:rPr>
          <w:rFonts w:ascii="Times New Roman" w:hAnsi="Times New Roman" w:cs="Times New Roman"/>
          <w:sz w:val="24"/>
          <w:szCs w:val="24"/>
        </w:rPr>
      </w:pPr>
      <w:r w:rsidRPr="00F322DB">
        <w:rPr>
          <w:rFonts w:ascii="Times New Roman" w:hAnsi="Times New Roman" w:cs="Times New Roman"/>
          <w:sz w:val="24"/>
          <w:szCs w:val="24"/>
        </w:rPr>
        <w:t xml:space="preserve">Muudatus on vajalik seoses </w:t>
      </w:r>
      <w:proofErr w:type="spellStart"/>
      <w:r w:rsidRPr="00F322DB">
        <w:rPr>
          <w:rFonts w:ascii="Times New Roman" w:hAnsi="Times New Roman" w:cs="Times New Roman"/>
          <w:sz w:val="24"/>
          <w:szCs w:val="24"/>
        </w:rPr>
        <w:t>HOSi</w:t>
      </w:r>
      <w:proofErr w:type="spellEnd"/>
      <w:r w:rsidRPr="00F322DB">
        <w:rPr>
          <w:rFonts w:ascii="Times New Roman" w:hAnsi="Times New Roman" w:cs="Times New Roman"/>
          <w:sz w:val="24"/>
          <w:szCs w:val="24"/>
        </w:rPr>
        <w:t xml:space="preserve"> lisatava §-ga 14</w:t>
      </w:r>
      <w:r w:rsidRPr="00F322DB">
        <w:rPr>
          <w:rFonts w:ascii="Times New Roman" w:hAnsi="Times New Roman" w:cs="Times New Roman"/>
          <w:sz w:val="24"/>
          <w:szCs w:val="24"/>
          <w:vertAlign w:val="superscript"/>
        </w:rPr>
        <w:t>1</w:t>
      </w:r>
      <w:r w:rsidRPr="00F322DB">
        <w:rPr>
          <w:rFonts w:ascii="Times New Roman" w:hAnsi="Times New Roman" w:cs="Times New Roman"/>
          <w:sz w:val="24"/>
          <w:szCs w:val="24"/>
        </w:rPr>
        <w:t>. Eelnõuga täiendatakse halduskoostöö seaduse § 13 lõiget 1</w:t>
      </w:r>
      <w:r w:rsidRPr="004848E3">
        <w:rPr>
          <w:rFonts w:ascii="Times New Roman" w:hAnsi="Times New Roman" w:cs="Times New Roman"/>
          <w:sz w:val="24"/>
          <w:szCs w:val="24"/>
          <w:vertAlign w:val="superscript"/>
        </w:rPr>
        <w:t>1</w:t>
      </w:r>
      <w:r w:rsidRPr="00F322DB">
        <w:rPr>
          <w:rFonts w:ascii="Times New Roman" w:hAnsi="Times New Roman" w:cs="Times New Roman"/>
          <w:sz w:val="24"/>
          <w:szCs w:val="24"/>
        </w:rPr>
        <w:t xml:space="preserve"> punktiga 33, et võimaldada halduslepingu sõlmimist </w:t>
      </w:r>
      <w:proofErr w:type="spellStart"/>
      <w:r>
        <w:rPr>
          <w:rFonts w:ascii="Times New Roman" w:hAnsi="Times New Roman" w:cs="Times New Roman"/>
          <w:sz w:val="24"/>
          <w:szCs w:val="24"/>
        </w:rPr>
        <w:t>MKMi</w:t>
      </w:r>
      <w:proofErr w:type="spellEnd"/>
      <w:r w:rsidRPr="00F322DB">
        <w:rPr>
          <w:rFonts w:ascii="Times New Roman" w:hAnsi="Times New Roman" w:cs="Times New Roman"/>
          <w:sz w:val="24"/>
          <w:szCs w:val="24"/>
        </w:rPr>
        <w:t xml:space="preserve"> ja </w:t>
      </w:r>
      <w:r>
        <w:rPr>
          <w:rFonts w:ascii="Times New Roman" w:hAnsi="Times New Roman" w:cs="Times New Roman"/>
          <w:sz w:val="24"/>
          <w:szCs w:val="24"/>
        </w:rPr>
        <w:t xml:space="preserve">EVK </w:t>
      </w:r>
      <w:r w:rsidRPr="00F322DB">
        <w:rPr>
          <w:rFonts w:ascii="Times New Roman" w:hAnsi="Times New Roman" w:cs="Times New Roman"/>
          <w:sz w:val="24"/>
          <w:szCs w:val="24"/>
        </w:rPr>
        <w:t>vahel IMERA artiklite 8 ja 24 rakendamiseks</w:t>
      </w:r>
      <w:r w:rsidR="00BB355D">
        <w:rPr>
          <w:rFonts w:ascii="Times New Roman" w:hAnsi="Times New Roman" w:cs="Times New Roman"/>
          <w:sz w:val="24"/>
          <w:szCs w:val="24"/>
        </w:rPr>
        <w:t>, ehk CLO ja SPC määramiseks.</w:t>
      </w:r>
    </w:p>
    <w:p w14:paraId="69B31147" w14:textId="0D08B476" w:rsidR="00EC6645" w:rsidRPr="00C7033A" w:rsidRDefault="00302C22" w:rsidP="00101D03">
      <w:pPr>
        <w:jc w:val="both"/>
        <w:rPr>
          <w:rFonts w:ascii="Times New Roman" w:hAnsi="Times New Roman" w:cs="Times New Roman"/>
          <w:sz w:val="24"/>
          <w:szCs w:val="24"/>
        </w:rPr>
      </w:pPr>
      <w:r w:rsidRPr="00C7033A">
        <w:rPr>
          <w:rFonts w:ascii="Times New Roman" w:hAnsi="Times New Roman" w:cs="Times New Roman"/>
          <w:sz w:val="24"/>
          <w:szCs w:val="24"/>
        </w:rPr>
        <w:t>Lis</w:t>
      </w:r>
      <w:r w:rsidR="00096287" w:rsidRPr="00C7033A">
        <w:rPr>
          <w:rFonts w:ascii="Times New Roman" w:hAnsi="Times New Roman" w:cs="Times New Roman"/>
          <w:sz w:val="24"/>
          <w:szCs w:val="24"/>
        </w:rPr>
        <w:t>atava</w:t>
      </w:r>
      <w:r w:rsidR="00B17BFF" w:rsidRPr="00C7033A">
        <w:rPr>
          <w:rFonts w:ascii="Times New Roman" w:hAnsi="Times New Roman" w:cs="Times New Roman"/>
          <w:sz w:val="24"/>
          <w:szCs w:val="24"/>
        </w:rPr>
        <w:t xml:space="preserve"> </w:t>
      </w:r>
      <w:r w:rsidR="007202BC" w:rsidRPr="00C7033A">
        <w:rPr>
          <w:rFonts w:ascii="Times New Roman" w:hAnsi="Times New Roman" w:cs="Times New Roman"/>
          <w:sz w:val="24"/>
          <w:szCs w:val="24"/>
        </w:rPr>
        <w:t xml:space="preserve">punkti eesmärk </w:t>
      </w:r>
      <w:r w:rsidR="00EF7D7D" w:rsidRPr="00C7033A">
        <w:rPr>
          <w:rFonts w:ascii="Times New Roman" w:hAnsi="Times New Roman" w:cs="Times New Roman"/>
          <w:sz w:val="24"/>
          <w:szCs w:val="24"/>
        </w:rPr>
        <w:t>on tagada avaliku ülesande täitmi</w:t>
      </w:r>
      <w:r w:rsidR="001628FF" w:rsidRPr="00C7033A">
        <w:rPr>
          <w:rFonts w:ascii="Times New Roman" w:hAnsi="Times New Roman" w:cs="Times New Roman"/>
          <w:sz w:val="24"/>
          <w:szCs w:val="24"/>
        </w:rPr>
        <w:t>se</w:t>
      </w:r>
      <w:r w:rsidR="00EF7D7D" w:rsidRPr="00C7033A">
        <w:rPr>
          <w:rFonts w:ascii="Times New Roman" w:hAnsi="Times New Roman" w:cs="Times New Roman"/>
          <w:sz w:val="24"/>
          <w:szCs w:val="24"/>
        </w:rPr>
        <w:t xml:space="preserve"> riigi kontrollitava äriühingu </w:t>
      </w:r>
      <w:r w:rsidRPr="00C7033A">
        <w:rPr>
          <w:rFonts w:ascii="Times New Roman" w:hAnsi="Times New Roman" w:cs="Times New Roman"/>
          <w:sz w:val="24"/>
          <w:szCs w:val="24"/>
        </w:rPr>
        <w:t xml:space="preserve">(EVK) </w:t>
      </w:r>
      <w:r w:rsidR="00EF7D7D" w:rsidRPr="00C7033A">
        <w:rPr>
          <w:rFonts w:ascii="Times New Roman" w:hAnsi="Times New Roman" w:cs="Times New Roman"/>
          <w:sz w:val="24"/>
          <w:szCs w:val="24"/>
        </w:rPr>
        <w:t>kaudu</w:t>
      </w:r>
      <w:r w:rsidR="00CC4C07" w:rsidRPr="00C7033A">
        <w:rPr>
          <w:rFonts w:ascii="Times New Roman" w:hAnsi="Times New Roman" w:cs="Times New Roman"/>
          <w:sz w:val="24"/>
          <w:szCs w:val="24"/>
        </w:rPr>
        <w:t xml:space="preserve"> </w:t>
      </w:r>
      <w:r w:rsidR="00EF7D7D" w:rsidRPr="00C7033A">
        <w:rPr>
          <w:rFonts w:ascii="Times New Roman" w:hAnsi="Times New Roman" w:cs="Times New Roman"/>
          <w:sz w:val="24"/>
          <w:szCs w:val="24"/>
        </w:rPr>
        <w:t>olukorras, kus teabevahetuse ja koordineerimise funktsioonide üleandmine on seaduses</w:t>
      </w:r>
      <w:r w:rsidR="00C567A3" w:rsidRPr="00C7033A">
        <w:rPr>
          <w:rFonts w:ascii="Times New Roman" w:hAnsi="Times New Roman" w:cs="Times New Roman"/>
          <w:sz w:val="24"/>
          <w:szCs w:val="24"/>
        </w:rPr>
        <w:t xml:space="preserve"> </w:t>
      </w:r>
      <w:r w:rsidR="00EF7D7D" w:rsidRPr="00C7033A">
        <w:rPr>
          <w:rFonts w:ascii="Times New Roman" w:hAnsi="Times New Roman" w:cs="Times New Roman"/>
          <w:sz w:val="24"/>
          <w:szCs w:val="24"/>
        </w:rPr>
        <w:t>juba ette nähtud</w:t>
      </w:r>
      <w:r w:rsidR="000664DA" w:rsidRPr="00C7033A">
        <w:rPr>
          <w:rFonts w:ascii="Times New Roman" w:hAnsi="Times New Roman" w:cs="Times New Roman"/>
          <w:sz w:val="24"/>
          <w:szCs w:val="24"/>
        </w:rPr>
        <w:t xml:space="preserve"> hädaolukorra seaduse uues §-s 14</w:t>
      </w:r>
      <w:r w:rsidR="000664DA" w:rsidRPr="00C7033A">
        <w:rPr>
          <w:rFonts w:ascii="Times New Roman" w:hAnsi="Times New Roman" w:cs="Times New Roman"/>
          <w:sz w:val="24"/>
          <w:szCs w:val="24"/>
          <w:vertAlign w:val="superscript"/>
        </w:rPr>
        <w:t>1</w:t>
      </w:r>
      <w:r w:rsidR="0063533E" w:rsidRPr="00C7033A">
        <w:rPr>
          <w:rFonts w:ascii="Times New Roman" w:hAnsi="Times New Roman" w:cs="Times New Roman"/>
          <w:sz w:val="24"/>
          <w:szCs w:val="24"/>
        </w:rPr>
        <w:t xml:space="preserve"> ning mõlemad asutused</w:t>
      </w:r>
      <w:r w:rsidR="00CC4C07" w:rsidRPr="00C7033A">
        <w:rPr>
          <w:rFonts w:ascii="Times New Roman" w:hAnsi="Times New Roman" w:cs="Times New Roman"/>
          <w:sz w:val="24"/>
          <w:szCs w:val="24"/>
        </w:rPr>
        <w:t xml:space="preserve"> (MKM, EVK)</w:t>
      </w:r>
      <w:r w:rsidR="0063533E" w:rsidRPr="00C7033A">
        <w:rPr>
          <w:rFonts w:ascii="Times New Roman" w:hAnsi="Times New Roman" w:cs="Times New Roman"/>
          <w:sz w:val="24"/>
          <w:szCs w:val="24"/>
        </w:rPr>
        <w:t xml:space="preserve"> kuuluvad sama ministri (majandus-ja tööstusministri) valitsemisalasse</w:t>
      </w:r>
      <w:r w:rsidR="00EF7D7D" w:rsidRPr="00C7033A">
        <w:rPr>
          <w:rFonts w:ascii="Times New Roman" w:hAnsi="Times New Roman" w:cs="Times New Roman"/>
          <w:sz w:val="24"/>
          <w:szCs w:val="24"/>
        </w:rPr>
        <w:t xml:space="preserve">. </w:t>
      </w:r>
      <w:r w:rsidR="00EC6645" w:rsidRPr="00C7033A">
        <w:rPr>
          <w:rFonts w:ascii="Times New Roman" w:hAnsi="Times New Roman" w:cs="Times New Roman"/>
          <w:sz w:val="24"/>
          <w:szCs w:val="24"/>
        </w:rPr>
        <w:t>Selline lahendus võimaldab halduslepingu kiiret sõlmimist ilma kooskõlastuskohustuseta.</w:t>
      </w:r>
    </w:p>
    <w:p w14:paraId="4F31AE2C" w14:textId="6AD03FEC" w:rsidR="00EC6645" w:rsidRPr="00C7033A" w:rsidRDefault="00EC6645" w:rsidP="00101D03">
      <w:pPr>
        <w:jc w:val="both"/>
        <w:rPr>
          <w:rFonts w:ascii="Times New Roman" w:hAnsi="Times New Roman" w:cs="Times New Roman"/>
          <w:sz w:val="24"/>
          <w:szCs w:val="24"/>
        </w:rPr>
      </w:pPr>
      <w:r w:rsidRPr="00C7033A">
        <w:rPr>
          <w:rFonts w:ascii="Times New Roman" w:hAnsi="Times New Roman" w:cs="Times New Roman"/>
          <w:sz w:val="24"/>
          <w:szCs w:val="24"/>
        </w:rPr>
        <w:t>Kuna tegemist ei ole turutingimustel teenuse ostmisega, vaid avaliku ülesande täitmise korraldamisega riigi kontrollitava äriühingu kaudu, ei kohaldata</w:t>
      </w:r>
      <w:r w:rsidR="00510B75" w:rsidRPr="00C7033A">
        <w:rPr>
          <w:rFonts w:ascii="Times New Roman" w:hAnsi="Times New Roman" w:cs="Times New Roman"/>
          <w:sz w:val="24"/>
          <w:szCs w:val="24"/>
        </w:rPr>
        <w:t xml:space="preserve"> halduslepingu sõlmimisel</w:t>
      </w:r>
      <w:r w:rsidRPr="00C7033A">
        <w:rPr>
          <w:rFonts w:ascii="Times New Roman" w:hAnsi="Times New Roman" w:cs="Times New Roman"/>
          <w:sz w:val="24"/>
          <w:szCs w:val="24"/>
        </w:rPr>
        <w:t xml:space="preserve"> ka riigihangete seadus</w:t>
      </w:r>
      <w:r w:rsidR="00850F03" w:rsidRPr="00C7033A">
        <w:rPr>
          <w:rFonts w:ascii="Times New Roman" w:hAnsi="Times New Roman" w:cs="Times New Roman"/>
          <w:sz w:val="24"/>
          <w:szCs w:val="24"/>
        </w:rPr>
        <w:t>t.</w:t>
      </w:r>
    </w:p>
    <w:p w14:paraId="461F2E50" w14:textId="48C3F40E" w:rsidR="00850F03" w:rsidRDefault="00850F03" w:rsidP="00101D03">
      <w:pPr>
        <w:jc w:val="both"/>
        <w:rPr>
          <w:rFonts w:ascii="Times New Roman" w:hAnsi="Times New Roman" w:cs="Times New Roman"/>
          <w:color w:val="4472C4" w:themeColor="accent1"/>
          <w:sz w:val="24"/>
          <w:szCs w:val="24"/>
        </w:rPr>
      </w:pPr>
      <w:r w:rsidRPr="00C7033A">
        <w:rPr>
          <w:rFonts w:ascii="Times New Roman" w:hAnsi="Times New Roman" w:cs="Times New Roman"/>
          <w:sz w:val="24"/>
          <w:szCs w:val="24"/>
        </w:rPr>
        <w:t>Sarnast erandit on kasutatud ka halduskoostöö seaduse § 13 lõike 1</w:t>
      </w:r>
      <w:r w:rsidRPr="00C7033A">
        <w:rPr>
          <w:rFonts w:ascii="Times New Roman" w:hAnsi="Times New Roman" w:cs="Times New Roman"/>
          <w:sz w:val="24"/>
          <w:szCs w:val="24"/>
          <w:vertAlign w:val="superscript"/>
        </w:rPr>
        <w:t>1</w:t>
      </w:r>
      <w:r w:rsidRPr="00C7033A">
        <w:rPr>
          <w:rFonts w:ascii="Times New Roman" w:hAnsi="Times New Roman" w:cs="Times New Roman"/>
          <w:sz w:val="24"/>
          <w:szCs w:val="24"/>
        </w:rPr>
        <w:t xml:space="preserve"> teistes punktides, kus riigi äriühingule seadusest tuleneva avaliku ülesande andmisel ei kohaldata riigihangete ega kooskõlastuse nõudeid</w:t>
      </w:r>
      <w:r w:rsidRPr="00850F03">
        <w:rPr>
          <w:rFonts w:ascii="Times New Roman" w:hAnsi="Times New Roman" w:cs="Times New Roman"/>
          <w:color w:val="4472C4" w:themeColor="accent1"/>
          <w:sz w:val="24"/>
          <w:szCs w:val="24"/>
        </w:rPr>
        <w:t>.</w:t>
      </w:r>
    </w:p>
    <w:p w14:paraId="71ACBA53" w14:textId="6C7B30BB" w:rsidR="005B0B9C" w:rsidRDefault="005B0B9C" w:rsidP="005B0B9C">
      <w:pPr>
        <w:pStyle w:val="Pealkiri2"/>
        <w:spacing w:after="240"/>
        <w:rPr>
          <w:rFonts w:ascii="Times New Roman" w:hAnsi="Times New Roman" w:cs="Times New Roman"/>
          <w:b/>
          <w:bCs/>
          <w:color w:val="auto"/>
          <w:sz w:val="24"/>
          <w:szCs w:val="24"/>
        </w:rPr>
      </w:pPr>
      <w:r w:rsidRPr="00FA1474">
        <w:rPr>
          <w:rFonts w:ascii="Times New Roman" w:hAnsi="Times New Roman" w:cs="Times New Roman"/>
          <w:b/>
          <w:bCs/>
          <w:color w:val="auto"/>
          <w:sz w:val="24"/>
          <w:szCs w:val="24"/>
        </w:rPr>
        <w:t>3.</w:t>
      </w:r>
      <w:r>
        <w:rPr>
          <w:rFonts w:ascii="Times New Roman" w:hAnsi="Times New Roman" w:cs="Times New Roman"/>
          <w:b/>
          <w:bCs/>
          <w:color w:val="auto"/>
          <w:sz w:val="24"/>
          <w:szCs w:val="24"/>
        </w:rPr>
        <w:t>3</w:t>
      </w:r>
      <w:r w:rsidRPr="00FA1474">
        <w:rPr>
          <w:rFonts w:ascii="Times New Roman" w:hAnsi="Times New Roman" w:cs="Times New Roman"/>
          <w:b/>
          <w:bCs/>
          <w:color w:val="auto"/>
          <w:sz w:val="24"/>
          <w:szCs w:val="24"/>
        </w:rPr>
        <w:t xml:space="preserve"> </w:t>
      </w:r>
      <w:r w:rsidRPr="00331865">
        <w:rPr>
          <w:rFonts w:ascii="Times New Roman" w:hAnsi="Times New Roman" w:cs="Times New Roman"/>
          <w:b/>
          <w:bCs/>
          <w:color w:val="auto"/>
          <w:sz w:val="24"/>
          <w:szCs w:val="24"/>
        </w:rPr>
        <w:t>Maksukorralduse seaduse muutmine</w:t>
      </w:r>
    </w:p>
    <w:p w14:paraId="0A75002F" w14:textId="7CE0E716" w:rsidR="005B0B9C" w:rsidRDefault="005B0B9C" w:rsidP="005B0B9C">
      <w:pPr>
        <w:spacing w:after="240"/>
        <w:jc w:val="both"/>
        <w:rPr>
          <w:rFonts w:ascii="Times New Roman" w:hAnsi="Times New Roman" w:cs="Times New Roman"/>
          <w:b/>
          <w:bCs/>
          <w:sz w:val="24"/>
          <w:szCs w:val="24"/>
        </w:rPr>
      </w:pPr>
      <w:r w:rsidRPr="00C7033A">
        <w:rPr>
          <w:rFonts w:ascii="Times New Roman" w:hAnsi="Times New Roman" w:cs="Times New Roman"/>
          <w:b/>
          <w:bCs/>
          <w:sz w:val="24"/>
          <w:szCs w:val="24"/>
        </w:rPr>
        <w:t>3.</w:t>
      </w:r>
      <w:r>
        <w:rPr>
          <w:rFonts w:ascii="Times New Roman" w:hAnsi="Times New Roman" w:cs="Times New Roman"/>
          <w:b/>
          <w:bCs/>
          <w:sz w:val="24"/>
          <w:szCs w:val="24"/>
        </w:rPr>
        <w:t>3</w:t>
      </w:r>
      <w:r w:rsidRPr="00C7033A">
        <w:rPr>
          <w:rFonts w:ascii="Times New Roman" w:hAnsi="Times New Roman" w:cs="Times New Roman"/>
          <w:b/>
          <w:bCs/>
          <w:sz w:val="24"/>
          <w:szCs w:val="24"/>
        </w:rPr>
        <w:t xml:space="preserve">.1 </w:t>
      </w:r>
      <w:r w:rsidRPr="00D945FE">
        <w:rPr>
          <w:rFonts w:ascii="Times New Roman" w:hAnsi="Times New Roman" w:cs="Times New Roman"/>
          <w:b/>
          <w:bCs/>
          <w:sz w:val="24"/>
          <w:szCs w:val="24"/>
        </w:rPr>
        <w:t xml:space="preserve">IMERA artikli 8 lõike 3 kohase teabe edastamise võimaldamine </w:t>
      </w:r>
      <w:proofErr w:type="spellStart"/>
      <w:r w:rsidRPr="00D945FE">
        <w:rPr>
          <w:rFonts w:ascii="Times New Roman" w:hAnsi="Times New Roman" w:cs="Times New Roman"/>
          <w:b/>
          <w:bCs/>
          <w:sz w:val="24"/>
          <w:szCs w:val="24"/>
        </w:rPr>
        <w:t>EVKle</w:t>
      </w:r>
      <w:proofErr w:type="spellEnd"/>
    </w:p>
    <w:p w14:paraId="4594D2A1" w14:textId="0230D15F" w:rsidR="005B0B9C" w:rsidRPr="00D945FE" w:rsidRDefault="005B0B9C" w:rsidP="005B0B9C">
      <w:pPr>
        <w:jc w:val="both"/>
        <w:rPr>
          <w:rFonts w:ascii="Times New Roman" w:hAnsi="Times New Roman" w:cs="Times New Roman"/>
          <w:sz w:val="24"/>
          <w:szCs w:val="24"/>
        </w:rPr>
      </w:pPr>
      <w:r w:rsidRPr="005B0B9C">
        <w:rPr>
          <w:rFonts w:ascii="Times New Roman" w:hAnsi="Times New Roman" w:cs="Times New Roman"/>
          <w:sz w:val="24"/>
          <w:szCs w:val="24"/>
        </w:rPr>
        <w:t xml:space="preserve">Muudatus tuleneb </w:t>
      </w:r>
      <w:proofErr w:type="spellStart"/>
      <w:r w:rsidRPr="005B0B9C">
        <w:rPr>
          <w:rFonts w:ascii="Times New Roman" w:hAnsi="Times New Roman" w:cs="Times New Roman"/>
          <w:sz w:val="24"/>
          <w:szCs w:val="24"/>
        </w:rPr>
        <w:t>HOSi</w:t>
      </w:r>
      <w:proofErr w:type="spellEnd"/>
      <w:r w:rsidRPr="005B0B9C">
        <w:rPr>
          <w:rFonts w:ascii="Times New Roman" w:hAnsi="Times New Roman" w:cs="Times New Roman"/>
          <w:sz w:val="24"/>
          <w:szCs w:val="24"/>
        </w:rPr>
        <w:t xml:space="preserve"> lisatavast §-st 14</w:t>
      </w:r>
      <w:r w:rsidRPr="005B0B9C">
        <w:rPr>
          <w:rFonts w:ascii="Times New Roman" w:hAnsi="Times New Roman" w:cs="Times New Roman"/>
          <w:sz w:val="24"/>
          <w:szCs w:val="24"/>
          <w:vertAlign w:val="superscript"/>
        </w:rPr>
        <w:t>1</w:t>
      </w:r>
      <w:r w:rsidRPr="005B0B9C">
        <w:rPr>
          <w:rFonts w:ascii="Times New Roman" w:hAnsi="Times New Roman" w:cs="Times New Roman"/>
          <w:sz w:val="24"/>
          <w:szCs w:val="24"/>
        </w:rPr>
        <w:t xml:space="preserve"> ning artikli 8 lõikest 3, mis sätestab</w:t>
      </w:r>
      <w:r w:rsidR="00E94525">
        <w:rPr>
          <w:rFonts w:ascii="Times New Roman" w:hAnsi="Times New Roman" w:cs="Times New Roman"/>
          <w:sz w:val="24"/>
          <w:szCs w:val="24"/>
        </w:rPr>
        <w:t xml:space="preserve"> </w:t>
      </w:r>
      <w:proofErr w:type="spellStart"/>
      <w:r w:rsidR="008734EF">
        <w:rPr>
          <w:rFonts w:ascii="Times New Roman" w:hAnsi="Times New Roman" w:cs="Times New Roman"/>
          <w:sz w:val="24"/>
          <w:szCs w:val="24"/>
        </w:rPr>
        <w:t>EVKle</w:t>
      </w:r>
      <w:proofErr w:type="spellEnd"/>
      <w:r w:rsidRPr="005B0B9C">
        <w:rPr>
          <w:rFonts w:ascii="Times New Roman" w:hAnsi="Times New Roman" w:cs="Times New Roman"/>
          <w:sz w:val="24"/>
          <w:szCs w:val="24"/>
        </w:rPr>
        <w:t xml:space="preserve"> esitatavad teabe saamise ja vahetamise kohustused.</w:t>
      </w:r>
      <w:r>
        <w:rPr>
          <w:rFonts w:ascii="Times New Roman" w:hAnsi="Times New Roman" w:cs="Times New Roman"/>
          <w:sz w:val="24"/>
          <w:szCs w:val="24"/>
        </w:rPr>
        <w:t xml:space="preserve"> </w:t>
      </w:r>
      <w:r w:rsidRPr="00D945FE">
        <w:rPr>
          <w:rFonts w:ascii="Times New Roman" w:hAnsi="Times New Roman" w:cs="Times New Roman"/>
          <w:sz w:val="24"/>
          <w:szCs w:val="24"/>
        </w:rPr>
        <w:t xml:space="preserve">IMERA kohaselt peab </w:t>
      </w:r>
      <w:r>
        <w:rPr>
          <w:rFonts w:ascii="Times New Roman" w:hAnsi="Times New Roman" w:cs="Times New Roman"/>
          <w:sz w:val="24"/>
          <w:szCs w:val="24"/>
        </w:rPr>
        <w:t xml:space="preserve">EVK </w:t>
      </w:r>
      <w:r w:rsidRPr="00D945FE">
        <w:rPr>
          <w:rFonts w:ascii="Times New Roman" w:hAnsi="Times New Roman" w:cs="Times New Roman"/>
          <w:sz w:val="24"/>
          <w:szCs w:val="24"/>
        </w:rPr>
        <w:t>olema võimeline saama riigi asutustelt, sealhulgas andmekogudest, kogu teavet, mis on vajalik siseturu valvsus- ja hädaolukorrarežiimi rakendamiseks. Selleks täiendatakse maksukorralduse seaduse § 29 lõiget 1 punktiga 29</w:t>
      </w:r>
      <w:r w:rsidR="00FE16A4">
        <w:rPr>
          <w:rFonts w:ascii="Times New Roman" w:hAnsi="Times New Roman" w:cs="Times New Roman"/>
          <w:sz w:val="24"/>
          <w:szCs w:val="24"/>
          <w:vertAlign w:val="superscript"/>
        </w:rPr>
        <w:t>2</w:t>
      </w:r>
      <w:r w:rsidRPr="00D945FE">
        <w:rPr>
          <w:rFonts w:ascii="Times New Roman" w:hAnsi="Times New Roman" w:cs="Times New Roman"/>
          <w:sz w:val="24"/>
          <w:szCs w:val="24"/>
        </w:rPr>
        <w:t xml:space="preserve">, mis võimaldab edastada maksusaladust vaid ulatuses, mis on vältimatult vajalik </w:t>
      </w:r>
      <w:proofErr w:type="spellStart"/>
      <w:r w:rsidRPr="00D945FE">
        <w:rPr>
          <w:rFonts w:ascii="Times New Roman" w:hAnsi="Times New Roman" w:cs="Times New Roman"/>
          <w:sz w:val="24"/>
          <w:szCs w:val="24"/>
        </w:rPr>
        <w:t>MKMi</w:t>
      </w:r>
      <w:proofErr w:type="spellEnd"/>
      <w:r w:rsidRPr="00D945FE">
        <w:rPr>
          <w:rFonts w:ascii="Times New Roman" w:hAnsi="Times New Roman" w:cs="Times New Roman"/>
          <w:sz w:val="24"/>
          <w:szCs w:val="24"/>
        </w:rPr>
        <w:t xml:space="preserve"> või halduslepingu alusel tegutseva EVK ülesannete täitmiseks IMERA raames.</w:t>
      </w:r>
    </w:p>
    <w:p w14:paraId="3DC60B4F" w14:textId="2C1F8AFC" w:rsidR="005B0B9C" w:rsidRPr="00295F7C" w:rsidRDefault="005B0B9C" w:rsidP="00101D03">
      <w:pPr>
        <w:jc w:val="both"/>
        <w:rPr>
          <w:rFonts w:ascii="Times New Roman" w:hAnsi="Times New Roman" w:cs="Times New Roman"/>
          <w:sz w:val="24"/>
          <w:szCs w:val="24"/>
        </w:rPr>
      </w:pPr>
      <w:r w:rsidRPr="00D945FE">
        <w:rPr>
          <w:rFonts w:ascii="Times New Roman" w:hAnsi="Times New Roman" w:cs="Times New Roman"/>
          <w:sz w:val="24"/>
          <w:szCs w:val="24"/>
        </w:rPr>
        <w:lastRenderedPageBreak/>
        <w:t xml:space="preserve">Muudatus ei laienda maksusaladuse avaldamise üldist režiimi ega loo uut üldist andmevahetuskohustust; tegemist on kitsalt IMERA kohaste </w:t>
      </w:r>
      <w:proofErr w:type="spellStart"/>
      <w:r w:rsidRPr="00D945FE">
        <w:rPr>
          <w:rFonts w:ascii="Times New Roman" w:hAnsi="Times New Roman" w:cs="Times New Roman"/>
          <w:sz w:val="24"/>
          <w:szCs w:val="24"/>
        </w:rPr>
        <w:t>kriisiohjeülesannete</w:t>
      </w:r>
      <w:proofErr w:type="spellEnd"/>
      <w:r w:rsidRPr="00D945FE">
        <w:rPr>
          <w:rFonts w:ascii="Times New Roman" w:hAnsi="Times New Roman" w:cs="Times New Roman"/>
          <w:sz w:val="24"/>
          <w:szCs w:val="24"/>
        </w:rPr>
        <w:t xml:space="preserve"> täitmiseks vajaliku erisusega. Kuna CLO ülesannete täitmine on seadusest tulenev avalik ülesanne, ei ole tegemist teabe edastamisega eraõiguslikul eesmärgil ning muudatus ei too kaasa täiendavaid kohustusi maksuhaldurile väljaspool IMERA raamistikku.</w:t>
      </w:r>
    </w:p>
    <w:p w14:paraId="7A8D0F26" w14:textId="0A106B5C" w:rsidR="00F60682" w:rsidRPr="00F60682" w:rsidRDefault="00BA35CE" w:rsidP="7FE43373">
      <w:pPr>
        <w:pStyle w:val="Pealkiri2"/>
        <w:spacing w:line="240" w:lineRule="auto"/>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3.</w:t>
      </w:r>
      <w:r w:rsidR="00B73394">
        <w:rPr>
          <w:rFonts w:ascii="Times New Roman" w:eastAsia="Times New Roman" w:hAnsi="Times New Roman" w:cs="Times New Roman"/>
          <w:b/>
          <w:bCs/>
          <w:color w:val="auto"/>
          <w:sz w:val="24"/>
          <w:szCs w:val="24"/>
        </w:rPr>
        <w:t>4</w:t>
      </w:r>
      <w:r>
        <w:rPr>
          <w:rFonts w:ascii="Times New Roman" w:eastAsia="Times New Roman" w:hAnsi="Times New Roman" w:cs="Times New Roman"/>
          <w:b/>
          <w:bCs/>
          <w:color w:val="auto"/>
          <w:sz w:val="24"/>
          <w:szCs w:val="24"/>
        </w:rPr>
        <w:t xml:space="preserve"> </w:t>
      </w:r>
      <w:r w:rsidR="780543B5" w:rsidRPr="7FE43373">
        <w:rPr>
          <w:rFonts w:ascii="Times New Roman" w:eastAsia="Times New Roman" w:hAnsi="Times New Roman" w:cs="Times New Roman"/>
          <w:b/>
          <w:bCs/>
          <w:color w:val="auto"/>
          <w:sz w:val="24"/>
          <w:szCs w:val="24"/>
        </w:rPr>
        <w:t>Toote nõuetele vastavuse seaduse muutmine</w:t>
      </w:r>
    </w:p>
    <w:p w14:paraId="3D504DEE" w14:textId="448C0487" w:rsidR="00F60682" w:rsidRPr="00F60682" w:rsidRDefault="00F60682" w:rsidP="7FE43373">
      <w:pPr>
        <w:pStyle w:val="Default"/>
        <w:jc w:val="both"/>
        <w:rPr>
          <w:b/>
          <w:bCs/>
          <w:color w:val="auto"/>
        </w:rPr>
      </w:pPr>
    </w:p>
    <w:p w14:paraId="6D391EC0" w14:textId="3CC03C3C" w:rsidR="00F60682" w:rsidRPr="00F60682" w:rsidRDefault="780543B5" w:rsidP="7FE43373">
      <w:pPr>
        <w:pStyle w:val="Default"/>
        <w:jc w:val="both"/>
        <w:rPr>
          <w:rFonts w:eastAsiaTheme="majorEastAsia"/>
          <w:b/>
          <w:bCs/>
          <w:color w:val="auto"/>
        </w:rPr>
      </w:pPr>
      <w:r w:rsidRPr="7FE43373">
        <w:rPr>
          <w:rFonts w:eastAsiaTheme="majorEastAsia"/>
          <w:b/>
          <w:bCs/>
          <w:color w:val="auto"/>
        </w:rPr>
        <w:t>3.</w:t>
      </w:r>
      <w:r w:rsidR="00B73394">
        <w:rPr>
          <w:rFonts w:eastAsiaTheme="majorEastAsia"/>
          <w:b/>
          <w:bCs/>
          <w:color w:val="auto"/>
        </w:rPr>
        <w:t>4</w:t>
      </w:r>
      <w:r w:rsidRPr="7FE43373">
        <w:rPr>
          <w:rFonts w:eastAsiaTheme="majorEastAsia"/>
          <w:b/>
          <w:bCs/>
          <w:color w:val="auto"/>
        </w:rPr>
        <w:t>.1</w:t>
      </w:r>
      <w:r w:rsidR="0006580A">
        <w:rPr>
          <w:rFonts w:eastAsiaTheme="majorEastAsia"/>
          <w:b/>
          <w:bCs/>
          <w:color w:val="auto"/>
        </w:rPr>
        <w:t>.</w:t>
      </w:r>
      <w:r w:rsidRPr="7FE43373">
        <w:rPr>
          <w:rFonts w:eastAsiaTheme="majorEastAsia"/>
          <w:b/>
          <w:bCs/>
          <w:color w:val="auto"/>
        </w:rPr>
        <w:t xml:space="preserve"> </w:t>
      </w:r>
      <w:r w:rsidR="0006580A">
        <w:rPr>
          <w:rFonts w:eastAsiaTheme="majorEastAsia"/>
          <w:b/>
          <w:bCs/>
          <w:color w:val="auto"/>
        </w:rPr>
        <w:t>Vastavushindamisest a</w:t>
      </w:r>
      <w:r w:rsidRPr="7FE43373">
        <w:rPr>
          <w:rFonts w:eastAsiaTheme="majorEastAsia"/>
          <w:b/>
          <w:bCs/>
          <w:color w:val="auto"/>
        </w:rPr>
        <w:t xml:space="preserve">jutise erandi </w:t>
      </w:r>
      <w:r w:rsidR="0006580A">
        <w:rPr>
          <w:rFonts w:eastAsiaTheme="majorEastAsia"/>
          <w:b/>
          <w:bCs/>
          <w:color w:val="auto"/>
        </w:rPr>
        <w:t xml:space="preserve">tegemise </w:t>
      </w:r>
      <w:r w:rsidRPr="7FE43373">
        <w:rPr>
          <w:rFonts w:eastAsiaTheme="majorEastAsia"/>
          <w:b/>
          <w:bCs/>
          <w:color w:val="auto"/>
        </w:rPr>
        <w:t>võimaldamine (uus § 21</w:t>
      </w:r>
      <w:r w:rsidR="00002503">
        <w:rPr>
          <w:rFonts w:eastAsiaTheme="majorEastAsia"/>
          <w:b/>
          <w:bCs/>
          <w:color w:val="auto"/>
          <w:vertAlign w:val="superscript"/>
        </w:rPr>
        <w:t>1</w:t>
      </w:r>
      <w:r w:rsidRPr="7FE43373">
        <w:rPr>
          <w:rFonts w:eastAsiaTheme="majorEastAsia"/>
          <w:b/>
          <w:bCs/>
          <w:color w:val="auto"/>
        </w:rPr>
        <w:t>)</w:t>
      </w:r>
    </w:p>
    <w:p w14:paraId="03FE7FB7" w14:textId="356A7B6C" w:rsidR="00800727" w:rsidRDefault="00800727" w:rsidP="003651C5">
      <w:pPr>
        <w:pStyle w:val="Default"/>
        <w:jc w:val="both"/>
        <w:rPr>
          <w:rFonts w:eastAsiaTheme="majorEastAsia"/>
          <w:color w:val="auto"/>
        </w:rPr>
      </w:pPr>
    </w:p>
    <w:p w14:paraId="6ECB1EA2" w14:textId="1585AEA1" w:rsidR="009B1627" w:rsidRDefault="009B1627" w:rsidP="009B1627">
      <w:pPr>
        <w:pStyle w:val="Default"/>
        <w:jc w:val="both"/>
        <w:rPr>
          <w:rFonts w:eastAsiaTheme="majorEastAsia"/>
        </w:rPr>
      </w:pPr>
      <w:r w:rsidRPr="009B1627">
        <w:rPr>
          <w:rFonts w:eastAsiaTheme="majorEastAsia"/>
        </w:rPr>
        <w:t>Eelnõuga lisatakse toote nõuetele vastavuse seadusesse uus paragrahv 21</w:t>
      </w:r>
      <w:r w:rsidRPr="009B1627">
        <w:rPr>
          <w:rFonts w:eastAsiaTheme="majorEastAsia"/>
          <w:vertAlign w:val="superscript"/>
        </w:rPr>
        <w:t>1</w:t>
      </w:r>
      <w:r w:rsidRPr="009B1627">
        <w:rPr>
          <w:rFonts w:eastAsiaTheme="majorEastAsia"/>
        </w:rPr>
        <w:t xml:space="preserve">, mis annab </w:t>
      </w:r>
      <w:proofErr w:type="spellStart"/>
      <w:r w:rsidR="003757F8">
        <w:rPr>
          <w:rFonts w:eastAsiaTheme="majorEastAsia"/>
        </w:rPr>
        <w:t>TTJAle</w:t>
      </w:r>
      <w:proofErr w:type="spellEnd"/>
      <w:r w:rsidRPr="009B1627">
        <w:rPr>
          <w:rFonts w:eastAsiaTheme="majorEastAsia"/>
        </w:rPr>
        <w:t xml:space="preserve"> volituse lubada ajutiselt kriisiolukorras turule lasta kriisi seisukohast olulisi </w:t>
      </w:r>
      <w:r w:rsidR="005B0B9C">
        <w:rPr>
          <w:rFonts w:eastAsiaTheme="majorEastAsia"/>
        </w:rPr>
        <w:t>tooteid</w:t>
      </w:r>
      <w:r w:rsidRPr="009B1627">
        <w:rPr>
          <w:rFonts w:eastAsiaTheme="majorEastAsia"/>
        </w:rPr>
        <w:t xml:space="preserve"> kasutades selleks Euroopa Liidu ühtlustamise õigusaktidesse lisatud hädaolukorramenetluste kohaldamist. </w:t>
      </w:r>
    </w:p>
    <w:p w14:paraId="3E2BE372" w14:textId="77777777" w:rsidR="00DF64B5" w:rsidRDefault="00DF64B5" w:rsidP="009B1627">
      <w:pPr>
        <w:pStyle w:val="Default"/>
        <w:jc w:val="both"/>
        <w:rPr>
          <w:rFonts w:eastAsiaTheme="majorEastAsia"/>
        </w:rPr>
      </w:pPr>
    </w:p>
    <w:p w14:paraId="7AC759EB" w14:textId="6450CD75" w:rsidR="00DF64B5" w:rsidRDefault="00DF64B5" w:rsidP="009B1627">
      <w:pPr>
        <w:pStyle w:val="Default"/>
        <w:jc w:val="both"/>
        <w:rPr>
          <w:rFonts w:eastAsiaTheme="majorEastAsia"/>
        </w:rPr>
      </w:pPr>
      <w:r w:rsidRPr="00DF64B5">
        <w:rPr>
          <w:rFonts w:eastAsiaTheme="majorEastAsia"/>
        </w:rPr>
        <w:t>Käesolev eelnõu ei hõlma (EL) 2024/2749 direktiiviga muudetava kümne tootedirektiivi tehtud muudatuste ülevõtmist, kuna nende siseriiklik ülevõtmine toimub eraldiseisva määruse eelnõuga.</w:t>
      </w:r>
    </w:p>
    <w:p w14:paraId="095D2C30" w14:textId="77777777" w:rsidR="003757F8" w:rsidRPr="009B1627" w:rsidRDefault="003757F8" w:rsidP="009B1627">
      <w:pPr>
        <w:pStyle w:val="Default"/>
        <w:jc w:val="both"/>
        <w:rPr>
          <w:rFonts w:eastAsiaTheme="majorEastAsia"/>
        </w:rPr>
      </w:pPr>
    </w:p>
    <w:p w14:paraId="15FD0172" w14:textId="2AE50DCA" w:rsidR="003757F8" w:rsidRDefault="0046651C" w:rsidP="009B1627">
      <w:pPr>
        <w:pStyle w:val="Default"/>
        <w:jc w:val="both"/>
        <w:rPr>
          <w:rFonts w:eastAsiaTheme="majorEastAsia"/>
        </w:rPr>
      </w:pPr>
      <w:r w:rsidRPr="0046651C">
        <w:rPr>
          <w:rFonts w:eastAsiaTheme="majorEastAsia"/>
        </w:rPr>
        <w:t>Lisatava erandiga saab rakendada IMERA artikli 28 lõiget 1, mis võimaldab hädaolukorras turule lubada komisjoni rakendusaktiga kriisi seisukohast oluliseks määratud kaupu ilma tavapärase teada antud asutuse poolt läbiviidud vastavushindamise menetluseta. Sellisel juhul annab TTJA loa nende toodete hädaolukorra aegseks turule laskmiseks ja – kui see on asjakohane – kasutuselevõtuks, tingimusel et on tagatud vastavus kõigile kohaldatavatele olulistele ohutusnõuetele. Nõuetele vastavust saab tõendada mitmel viisil, sealhulgas näiteks riikliku asutuse poolt tootja esitatud näidiste testimise kaudu. TTJA antud loas tuleb seejuures selgelt kirjeldada konkreetsed menetlused, mida nõuetele vastavuse kontrollimiseks kasutati, ning nende tulemused.</w:t>
      </w:r>
    </w:p>
    <w:p w14:paraId="58713AEB" w14:textId="77777777" w:rsidR="0046651C" w:rsidRPr="009B1627" w:rsidRDefault="0046651C" w:rsidP="009B1627">
      <w:pPr>
        <w:pStyle w:val="Default"/>
        <w:jc w:val="both"/>
        <w:rPr>
          <w:rFonts w:eastAsiaTheme="majorEastAsia"/>
        </w:rPr>
      </w:pPr>
    </w:p>
    <w:p w14:paraId="3590FABC" w14:textId="77777777" w:rsidR="00E94525" w:rsidRDefault="009B1627" w:rsidP="009B1627">
      <w:pPr>
        <w:pStyle w:val="Default"/>
        <w:jc w:val="both"/>
        <w:rPr>
          <w:rFonts w:eastAsiaTheme="majorEastAsia"/>
        </w:rPr>
      </w:pPr>
      <w:r w:rsidRPr="009B1627">
        <w:rPr>
          <w:rFonts w:eastAsiaTheme="majorEastAsia"/>
        </w:rPr>
        <w:t xml:space="preserve">Lisatav säte võimaldab rakendada koondmäärusega (EL) 2024/2748 muudetavatesse otsekohalduvatesse ELi tootemäärustesse ja koondirektiiviga (EL) 2024/2749 muudetavatesse tootedirektiividesse lisatavat vastavushindamise menetluse erandit, kus ei nõuta </w:t>
      </w:r>
      <w:r w:rsidR="0046651C">
        <w:rPr>
          <w:rFonts w:eastAsiaTheme="majorEastAsia"/>
        </w:rPr>
        <w:t xml:space="preserve">teada antud </w:t>
      </w:r>
      <w:r w:rsidRPr="009B1627">
        <w:rPr>
          <w:rFonts w:eastAsiaTheme="majorEastAsia"/>
        </w:rPr>
        <w:t xml:space="preserve">asutuse osalust. </w:t>
      </w:r>
    </w:p>
    <w:p w14:paraId="16E7BA6F" w14:textId="77777777" w:rsidR="003757F8" w:rsidRPr="009B1627" w:rsidRDefault="003757F8" w:rsidP="009B1627">
      <w:pPr>
        <w:pStyle w:val="Default"/>
        <w:jc w:val="both"/>
        <w:rPr>
          <w:rFonts w:eastAsiaTheme="majorEastAsia"/>
        </w:rPr>
      </w:pPr>
    </w:p>
    <w:p w14:paraId="14AF8F7A" w14:textId="0974C8B8" w:rsidR="00E94525" w:rsidRDefault="0046651C" w:rsidP="0046651C">
      <w:pPr>
        <w:pStyle w:val="Default"/>
        <w:jc w:val="both"/>
        <w:rPr>
          <w:rFonts w:eastAsiaTheme="majorEastAsia"/>
        </w:rPr>
      </w:pPr>
      <w:r w:rsidRPr="0046651C">
        <w:rPr>
          <w:rFonts w:eastAsiaTheme="majorEastAsia"/>
        </w:rPr>
        <w:t>TTJA määramine IMERA artikli 28 lõi</w:t>
      </w:r>
      <w:r w:rsidR="005D0673">
        <w:rPr>
          <w:rFonts w:eastAsiaTheme="majorEastAsia"/>
        </w:rPr>
        <w:t>k</w:t>
      </w:r>
      <w:r w:rsidRPr="0046651C">
        <w:rPr>
          <w:rFonts w:eastAsiaTheme="majorEastAsia"/>
        </w:rPr>
        <w:t>e 1</w:t>
      </w:r>
      <w:r>
        <w:rPr>
          <w:rFonts w:eastAsiaTheme="majorEastAsia"/>
        </w:rPr>
        <w:t xml:space="preserve"> </w:t>
      </w:r>
      <w:r w:rsidRPr="0046651C">
        <w:rPr>
          <w:rFonts w:eastAsiaTheme="majorEastAsia"/>
        </w:rPr>
        <w:t>vastavuserandi rakendamiseks siseturu hädaolukorra</w:t>
      </w:r>
      <w:del w:id="23" w:author="Merike Koppel - JUSTDIGI" w:date="2026-02-23T10:21:00Z" w16du:dateUtc="2026-02-23T08:21:00Z">
        <w:r w:rsidRPr="0046651C" w:rsidDel="00AF66B4">
          <w:rPr>
            <w:rFonts w:eastAsiaTheme="majorEastAsia"/>
          </w:rPr>
          <w:delText xml:space="preserve"> </w:delText>
        </w:r>
      </w:del>
      <w:r w:rsidRPr="0046651C">
        <w:rPr>
          <w:rFonts w:eastAsiaTheme="majorEastAsia"/>
        </w:rPr>
        <w:t xml:space="preserve">režiimis tuleneb selle olemasolevast pädevusest nii </w:t>
      </w:r>
      <w:proofErr w:type="spellStart"/>
      <w:r w:rsidRPr="0046651C">
        <w:rPr>
          <w:rFonts w:eastAsiaTheme="majorEastAsia"/>
        </w:rPr>
        <w:t>vastavushindamisasutustele</w:t>
      </w:r>
      <w:proofErr w:type="spellEnd"/>
      <w:r w:rsidRPr="0046651C">
        <w:rPr>
          <w:rFonts w:eastAsiaTheme="majorEastAsia"/>
        </w:rPr>
        <w:t xml:space="preserve"> tegevuslubade väljastajana </w:t>
      </w:r>
      <w:r w:rsidR="009B1627" w:rsidRPr="009B1627">
        <w:rPr>
          <w:rFonts w:eastAsiaTheme="majorEastAsia"/>
        </w:rPr>
        <w:t>(</w:t>
      </w:r>
      <w:proofErr w:type="spellStart"/>
      <w:r w:rsidR="009B1627" w:rsidRPr="009B1627">
        <w:rPr>
          <w:rFonts w:eastAsiaTheme="majorEastAsia"/>
        </w:rPr>
        <w:t>TNVSi</w:t>
      </w:r>
      <w:proofErr w:type="spellEnd"/>
      <w:r w:rsidR="009B1627" w:rsidRPr="009B1627">
        <w:rPr>
          <w:rFonts w:eastAsiaTheme="majorEastAsia"/>
        </w:rPr>
        <w:t xml:space="preserve"> § 30 lg 11) ning turujärelevalveasutusena harmoneeritud tootealase õiguse </w:t>
      </w:r>
      <w:proofErr w:type="spellStart"/>
      <w:r w:rsidR="009B1627" w:rsidRPr="009B1627">
        <w:rPr>
          <w:rFonts w:eastAsiaTheme="majorEastAsia"/>
        </w:rPr>
        <w:t>kohaldajana</w:t>
      </w:r>
      <w:proofErr w:type="spellEnd"/>
      <w:r w:rsidR="009B1627" w:rsidRPr="009B1627">
        <w:rPr>
          <w:rFonts w:eastAsiaTheme="majorEastAsia"/>
        </w:rPr>
        <w:t xml:space="preserve"> (</w:t>
      </w:r>
      <w:proofErr w:type="spellStart"/>
      <w:r w:rsidR="009B1627" w:rsidRPr="009B1627">
        <w:rPr>
          <w:rFonts w:eastAsiaTheme="majorEastAsia"/>
        </w:rPr>
        <w:t>TNVSi</w:t>
      </w:r>
      <w:proofErr w:type="spellEnd"/>
      <w:r w:rsidR="009B1627" w:rsidRPr="009B1627">
        <w:rPr>
          <w:rFonts w:eastAsiaTheme="majorEastAsia"/>
        </w:rPr>
        <w:t xml:space="preserve"> § 50 lg 5). </w:t>
      </w:r>
    </w:p>
    <w:p w14:paraId="19A2FF16" w14:textId="77777777" w:rsidR="00E94525" w:rsidRDefault="00E94525" w:rsidP="0046651C">
      <w:pPr>
        <w:pStyle w:val="Default"/>
        <w:jc w:val="both"/>
        <w:rPr>
          <w:rFonts w:eastAsiaTheme="majorEastAsia"/>
        </w:rPr>
      </w:pPr>
    </w:p>
    <w:p w14:paraId="1D712300" w14:textId="2E1FEBBA" w:rsidR="0046651C" w:rsidRPr="0046651C" w:rsidRDefault="0046651C" w:rsidP="0046651C">
      <w:pPr>
        <w:pStyle w:val="Default"/>
        <w:jc w:val="both"/>
        <w:rPr>
          <w:rFonts w:eastAsiaTheme="majorEastAsia"/>
        </w:rPr>
      </w:pPr>
      <w:r w:rsidRPr="0046651C">
        <w:rPr>
          <w:rFonts w:eastAsiaTheme="majorEastAsia"/>
        </w:rPr>
        <w:t>TTJA ülesannete hulka kuulub toodete turujärelevalve ja järelevalvemeetmete rakendamine, sealhulgas sekkumine ohtlike või nõuetele mittevastavate toodete puhul. Ametil on pikaajaline kogemus tooteohutuse valdkonnas, sh koostöö teada antud asutustega, ning tehniline pädevus hinnata, kas konkreetne toode võib erandkorras turule lubamisel siiski vastata olulistele ohutusnõuetele. Lisaks on TTJA-l vajalik haldusvõimekus teha ajakriitilisi otsuseid ja viia ellu vastavat turujärelevalvet.</w:t>
      </w:r>
    </w:p>
    <w:p w14:paraId="3C814185" w14:textId="77777777" w:rsidR="0046651C" w:rsidRDefault="0046651C" w:rsidP="0046651C">
      <w:pPr>
        <w:pStyle w:val="Default"/>
        <w:jc w:val="both"/>
        <w:rPr>
          <w:rFonts w:eastAsiaTheme="majorEastAsia"/>
        </w:rPr>
      </w:pPr>
    </w:p>
    <w:p w14:paraId="768C0066" w14:textId="150AE0A6" w:rsidR="00FD254E" w:rsidRPr="00D430D5" w:rsidRDefault="00504B4D" w:rsidP="7FE43373">
      <w:pPr>
        <w:pStyle w:val="Pealkiri1"/>
        <w:numPr>
          <w:ilvl w:val="0"/>
          <w:numId w:val="3"/>
        </w:numPr>
        <w:spacing w:before="0" w:after="240" w:line="240" w:lineRule="auto"/>
        <w:jc w:val="both"/>
        <w:rPr>
          <w:rFonts w:ascii="Times New Roman" w:hAnsi="Times New Roman" w:cs="Times New Roman"/>
          <w:b/>
          <w:bCs/>
          <w:color w:val="auto"/>
          <w:sz w:val="24"/>
          <w:szCs w:val="24"/>
        </w:rPr>
      </w:pPr>
      <w:r w:rsidRPr="000569C9">
        <w:rPr>
          <w:rFonts w:ascii="Times New Roman" w:hAnsi="Times New Roman" w:cs="Times New Roman"/>
          <w:b/>
          <w:bCs/>
          <w:color w:val="auto"/>
          <w:sz w:val="24"/>
          <w:szCs w:val="24"/>
        </w:rPr>
        <w:t>Eelnõu terminoloogia</w:t>
      </w:r>
    </w:p>
    <w:p w14:paraId="6EC4F500" w14:textId="6430A332" w:rsidR="00A36581" w:rsidRDefault="7C5ABEBF" w:rsidP="7FE43373">
      <w:pPr>
        <w:pStyle w:val="Default"/>
        <w:jc w:val="both"/>
        <w:rPr>
          <w:color w:val="auto"/>
        </w:rPr>
      </w:pPr>
      <w:r w:rsidRPr="7FE43373">
        <w:rPr>
          <w:color w:val="auto"/>
        </w:rPr>
        <w:t>Eelnõus kasutatakse kooskõlas Euroopa Liidu õigusaktidega üksnes määruse (EL) 2024/2747</w:t>
      </w:r>
      <w:r w:rsidR="006534BA">
        <w:rPr>
          <w:color w:val="auto"/>
        </w:rPr>
        <w:t xml:space="preserve"> ning</w:t>
      </w:r>
      <w:r w:rsidRPr="7FE43373">
        <w:rPr>
          <w:color w:val="auto"/>
        </w:rPr>
        <w:t xml:space="preserve"> se</w:t>
      </w:r>
      <w:r w:rsidR="006534BA">
        <w:rPr>
          <w:color w:val="auto"/>
        </w:rPr>
        <w:t>da</w:t>
      </w:r>
      <w:r w:rsidRPr="7FE43373">
        <w:rPr>
          <w:color w:val="auto"/>
        </w:rPr>
        <w:t xml:space="preserve"> </w:t>
      </w:r>
      <w:r w:rsidR="2B7ED546" w:rsidRPr="7FE43373">
        <w:rPr>
          <w:color w:val="auto"/>
        </w:rPr>
        <w:t xml:space="preserve">täiendavate </w:t>
      </w:r>
      <w:r w:rsidR="006534BA">
        <w:rPr>
          <w:color w:val="auto"/>
        </w:rPr>
        <w:t>koond</w:t>
      </w:r>
      <w:r w:rsidR="2B7ED546" w:rsidRPr="7FE43373">
        <w:rPr>
          <w:color w:val="auto"/>
        </w:rPr>
        <w:t>aktide</w:t>
      </w:r>
      <w:r w:rsidR="006534BA">
        <w:rPr>
          <w:color w:val="auto"/>
        </w:rPr>
        <w:t>,</w:t>
      </w:r>
      <w:r w:rsidRPr="7FE43373">
        <w:rPr>
          <w:color w:val="auto"/>
        </w:rPr>
        <w:t xml:space="preserve"> (EL) 2024/2748 ja (EL) 2024/2749 terminoloogiat, sealhulgas neis sätestatud </w:t>
      </w:r>
      <w:r w:rsidR="006534BA">
        <w:rPr>
          <w:color w:val="auto"/>
        </w:rPr>
        <w:t>termin</w:t>
      </w:r>
      <w:r w:rsidR="006534BA" w:rsidRPr="7FE43373">
        <w:rPr>
          <w:color w:val="auto"/>
        </w:rPr>
        <w:t>eid</w:t>
      </w:r>
      <w:r w:rsidRPr="7FE43373">
        <w:rPr>
          <w:color w:val="auto"/>
        </w:rPr>
        <w:t xml:space="preserve">, lühendeid ja </w:t>
      </w:r>
      <w:r w:rsidR="006534BA">
        <w:rPr>
          <w:color w:val="auto"/>
        </w:rPr>
        <w:t>ülesannete</w:t>
      </w:r>
      <w:r w:rsidR="006534BA" w:rsidRPr="7FE43373">
        <w:rPr>
          <w:color w:val="auto"/>
        </w:rPr>
        <w:t xml:space="preserve"> </w:t>
      </w:r>
      <w:r w:rsidRPr="7FE43373">
        <w:rPr>
          <w:color w:val="auto"/>
        </w:rPr>
        <w:t>nimetusi (nt „siseturu hädaolukorra</w:t>
      </w:r>
      <w:del w:id="24" w:author="Merike Koppel - JUSTDIGI" w:date="2026-02-23T10:21:00Z" w16du:dateUtc="2026-02-23T08:21:00Z">
        <w:r w:rsidRPr="7FE43373" w:rsidDel="00AF66B4">
          <w:rPr>
            <w:color w:val="auto"/>
          </w:rPr>
          <w:delText xml:space="preserve"> </w:delText>
        </w:r>
      </w:del>
      <w:r w:rsidRPr="7FE43373">
        <w:rPr>
          <w:color w:val="auto"/>
        </w:rPr>
        <w:t>režiim“, „</w:t>
      </w:r>
      <w:r w:rsidR="0053303B">
        <w:rPr>
          <w:color w:val="auto"/>
        </w:rPr>
        <w:t>teabevahetuse keskasutus</w:t>
      </w:r>
      <w:r w:rsidRPr="7FE43373">
        <w:rPr>
          <w:color w:val="auto"/>
        </w:rPr>
        <w:t>“, „ühtne kontaktpunkt“</w:t>
      </w:r>
      <w:r w:rsidR="00173664">
        <w:rPr>
          <w:color w:val="auto"/>
        </w:rPr>
        <w:t xml:space="preserve"> </w:t>
      </w:r>
      <w:r w:rsidRPr="7FE43373">
        <w:rPr>
          <w:color w:val="auto"/>
        </w:rPr>
        <w:t>jms).</w:t>
      </w:r>
    </w:p>
    <w:p w14:paraId="0AFE7659" w14:textId="77777777" w:rsidR="00E33526" w:rsidRDefault="00E33526" w:rsidP="7FE43373">
      <w:pPr>
        <w:pStyle w:val="Default"/>
        <w:jc w:val="both"/>
        <w:rPr>
          <w:color w:val="auto"/>
          <w:highlight w:val="yellow"/>
        </w:rPr>
      </w:pPr>
    </w:p>
    <w:p w14:paraId="5C4CA5EF" w14:textId="1BA1F371" w:rsidR="00E33526" w:rsidRPr="00E33526" w:rsidRDefault="00504B4D" w:rsidP="00E33526">
      <w:pPr>
        <w:pStyle w:val="Pealkiri1"/>
        <w:numPr>
          <w:ilvl w:val="0"/>
          <w:numId w:val="3"/>
        </w:numPr>
        <w:spacing w:before="0" w:after="24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Eelnõu vastavus E</w:t>
      </w:r>
      <w:r w:rsidR="008C3819">
        <w:rPr>
          <w:rFonts w:ascii="Times New Roman" w:hAnsi="Times New Roman" w:cs="Times New Roman"/>
          <w:b/>
          <w:bCs/>
          <w:color w:val="auto"/>
          <w:sz w:val="24"/>
          <w:szCs w:val="24"/>
        </w:rPr>
        <w:t xml:space="preserve">uroopa </w:t>
      </w:r>
      <w:r w:rsidRPr="003945B2">
        <w:rPr>
          <w:rFonts w:ascii="Times New Roman" w:hAnsi="Times New Roman" w:cs="Times New Roman"/>
          <w:b/>
          <w:bCs/>
          <w:color w:val="auto"/>
          <w:sz w:val="24"/>
          <w:szCs w:val="24"/>
        </w:rPr>
        <w:t>L</w:t>
      </w:r>
      <w:r w:rsidR="008C3819">
        <w:rPr>
          <w:rFonts w:ascii="Times New Roman" w:hAnsi="Times New Roman" w:cs="Times New Roman"/>
          <w:b/>
          <w:bCs/>
          <w:color w:val="auto"/>
          <w:sz w:val="24"/>
          <w:szCs w:val="24"/>
        </w:rPr>
        <w:t>iidu</w:t>
      </w:r>
      <w:r w:rsidRPr="003945B2">
        <w:rPr>
          <w:rFonts w:ascii="Times New Roman" w:hAnsi="Times New Roman" w:cs="Times New Roman"/>
          <w:b/>
          <w:bCs/>
          <w:color w:val="auto"/>
          <w:sz w:val="24"/>
          <w:szCs w:val="24"/>
        </w:rPr>
        <w:t xml:space="preserve"> õigusele</w:t>
      </w:r>
    </w:p>
    <w:p w14:paraId="5EC13A35" w14:textId="75653931" w:rsidR="00E427E4" w:rsidRDefault="009F552C" w:rsidP="00E33526">
      <w:pPr>
        <w:pStyle w:val="Default"/>
        <w:jc w:val="both"/>
      </w:pPr>
      <w:r w:rsidRPr="009F552C">
        <w:t xml:space="preserve">Eelnõukohase seadusega täiendatakse </w:t>
      </w:r>
      <w:proofErr w:type="spellStart"/>
      <w:r w:rsidRPr="009F552C">
        <w:t>HOSi</w:t>
      </w:r>
      <w:proofErr w:type="spellEnd"/>
      <w:r w:rsidRPr="009F552C">
        <w:t xml:space="preserve"> ja </w:t>
      </w:r>
      <w:proofErr w:type="spellStart"/>
      <w:r w:rsidRPr="009F552C">
        <w:t>TNVSi</w:t>
      </w:r>
      <w:proofErr w:type="spellEnd"/>
      <w:r w:rsidRPr="009F552C">
        <w:t xml:space="preserve"> vajalike normide ning halduskorralduslike sätetega, tehakse muudatus </w:t>
      </w:r>
      <w:proofErr w:type="spellStart"/>
      <w:r w:rsidRPr="009F552C">
        <w:t>HKTSis</w:t>
      </w:r>
      <w:proofErr w:type="spellEnd"/>
      <w:r w:rsidRPr="009F552C">
        <w:t xml:space="preserve"> ning täiendatakse </w:t>
      </w:r>
      <w:proofErr w:type="spellStart"/>
      <w:r w:rsidRPr="009F552C">
        <w:t>MKSi</w:t>
      </w:r>
      <w:proofErr w:type="spellEnd"/>
      <w:r w:rsidRPr="009F552C">
        <w:t xml:space="preserve"> IMERA artiklite 8 lõikest 3 ja 24 tuleneva teabevahetuse ning artikli 28 lõikes 1 sätestatud vastavushindamise erandi võimaldamiseks siseturu hädaolukorrarežiimis.</w:t>
      </w:r>
    </w:p>
    <w:p w14:paraId="660CA5BA" w14:textId="77777777" w:rsidR="009F552C" w:rsidRPr="003945B2" w:rsidRDefault="009F552C" w:rsidP="00E33526">
      <w:pPr>
        <w:pStyle w:val="Default"/>
        <w:jc w:val="both"/>
        <w:rPr>
          <w:color w:val="auto"/>
        </w:rPr>
      </w:pPr>
    </w:p>
    <w:p w14:paraId="3BE2DF18" w14:textId="10DEEA46" w:rsidR="00711BF7" w:rsidRDefault="00504B4D" w:rsidP="00C234FA">
      <w:pPr>
        <w:pStyle w:val="Pealkiri1"/>
        <w:numPr>
          <w:ilvl w:val="0"/>
          <w:numId w:val="3"/>
        </w:numPr>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Seaduse mõjud</w:t>
      </w:r>
    </w:p>
    <w:p w14:paraId="4A41CE70" w14:textId="77777777" w:rsidR="007423ED" w:rsidRPr="007423ED" w:rsidRDefault="007423ED" w:rsidP="007423ED"/>
    <w:p w14:paraId="50039A87" w14:textId="77777777" w:rsidR="00CA41CC" w:rsidRDefault="00CA41CC" w:rsidP="00C234FA">
      <w:pPr>
        <w:jc w:val="both"/>
        <w:rPr>
          <w:rFonts w:ascii="Times New Roman" w:hAnsi="Times New Roman" w:cs="Times New Roman"/>
          <w:sz w:val="24"/>
          <w:szCs w:val="24"/>
        </w:rPr>
      </w:pPr>
      <w:r w:rsidRPr="00CA41CC">
        <w:rPr>
          <w:rFonts w:ascii="Times New Roman" w:hAnsi="Times New Roman" w:cs="Times New Roman"/>
          <w:sz w:val="24"/>
          <w:szCs w:val="24"/>
        </w:rPr>
        <w:t>Seaduseelnõuga kavandatavad muudatused tulenevad otse IMERA määrusest ning avaldavad mõju eelkõige siseturgu häirivas kriisiolukorras ning sellele eelnevas valvsusrežiimis. Valmisolekurežiimis avaldub IMERA mõju eeskätt liikmesriikide avalikule sektorile</w:t>
      </w:r>
      <w:r>
        <w:rPr>
          <w:rFonts w:ascii="Times New Roman" w:hAnsi="Times New Roman" w:cs="Times New Roman"/>
          <w:sz w:val="24"/>
          <w:szCs w:val="24"/>
        </w:rPr>
        <w:t xml:space="preserve">. </w:t>
      </w:r>
      <w:r w:rsidR="00703179" w:rsidRPr="00703179">
        <w:rPr>
          <w:rFonts w:ascii="Times New Roman" w:hAnsi="Times New Roman" w:cs="Times New Roman"/>
          <w:sz w:val="24"/>
          <w:szCs w:val="24"/>
        </w:rPr>
        <w:t xml:space="preserve">Seetõttu on mõju </w:t>
      </w:r>
      <w:r w:rsidR="00A4221E">
        <w:rPr>
          <w:rFonts w:ascii="Times New Roman" w:hAnsi="Times New Roman" w:cs="Times New Roman"/>
          <w:sz w:val="24"/>
          <w:szCs w:val="24"/>
        </w:rPr>
        <w:t xml:space="preserve">hindamisel keskendatud IMERA rakendamisest </w:t>
      </w:r>
      <w:commentRangeStart w:id="25"/>
      <w:r w:rsidR="00A4221E">
        <w:rPr>
          <w:rFonts w:ascii="Times New Roman" w:hAnsi="Times New Roman" w:cs="Times New Roman"/>
          <w:sz w:val="24"/>
          <w:szCs w:val="24"/>
        </w:rPr>
        <w:t>tulenevale</w:t>
      </w:r>
      <w:commentRangeEnd w:id="25"/>
      <w:r w:rsidR="001A596B">
        <w:rPr>
          <w:rStyle w:val="Kommentaariviide"/>
        </w:rPr>
        <w:commentReference w:id="25"/>
      </w:r>
      <w:r w:rsidR="00A4221E">
        <w:rPr>
          <w:rFonts w:ascii="Times New Roman" w:hAnsi="Times New Roman" w:cs="Times New Roman"/>
          <w:sz w:val="24"/>
          <w:szCs w:val="24"/>
        </w:rPr>
        <w:t>.</w:t>
      </w:r>
    </w:p>
    <w:p w14:paraId="3201F45F" w14:textId="354C1113" w:rsidR="00703179" w:rsidRPr="00703179" w:rsidRDefault="00A4221E" w:rsidP="00C234FA">
      <w:pPr>
        <w:jc w:val="both"/>
        <w:rPr>
          <w:rFonts w:ascii="Times New Roman" w:hAnsi="Times New Roman" w:cs="Times New Roman"/>
          <w:sz w:val="24"/>
          <w:szCs w:val="24"/>
        </w:rPr>
      </w:pPr>
      <w:r>
        <w:rPr>
          <w:rFonts w:ascii="Times New Roman" w:hAnsi="Times New Roman" w:cs="Times New Roman"/>
          <w:sz w:val="24"/>
          <w:szCs w:val="24"/>
        </w:rPr>
        <w:t xml:space="preserve">IMERA mõjude </w:t>
      </w:r>
      <w:r w:rsidR="00703179" w:rsidRPr="00703179">
        <w:rPr>
          <w:rFonts w:ascii="Times New Roman" w:hAnsi="Times New Roman" w:cs="Times New Roman"/>
          <w:sz w:val="24"/>
          <w:szCs w:val="24"/>
        </w:rPr>
        <w:t>esinemise sagedus üldjuhul madal, kuna muudatused rakenduvad üksnes juhul, kui Komisjon kehtestab vastava režiimi. Samas on mõju ulatus nende režiimide korral väga suur, hõlmates kogu EL siseturgu ning mõjutades märkimisväärselt ka Eesti ettevõtluskeskkonda</w:t>
      </w:r>
      <w:r w:rsidR="00AB424F">
        <w:rPr>
          <w:rFonts w:ascii="Times New Roman" w:hAnsi="Times New Roman" w:cs="Times New Roman"/>
          <w:sz w:val="24"/>
          <w:szCs w:val="24"/>
        </w:rPr>
        <w:t xml:space="preserve"> ja majandusarengut</w:t>
      </w:r>
      <w:r w:rsidR="00703179" w:rsidRPr="00703179">
        <w:rPr>
          <w:rFonts w:ascii="Times New Roman" w:hAnsi="Times New Roman" w:cs="Times New Roman"/>
          <w:sz w:val="24"/>
          <w:szCs w:val="24"/>
        </w:rPr>
        <w:t>.</w:t>
      </w:r>
    </w:p>
    <w:p w14:paraId="1008BE8D" w14:textId="762DEE01" w:rsidR="00703179" w:rsidRPr="00703179" w:rsidRDefault="00A4221E" w:rsidP="0014651E">
      <w:pPr>
        <w:jc w:val="both"/>
        <w:rPr>
          <w:rFonts w:ascii="Times New Roman" w:hAnsi="Times New Roman" w:cs="Times New Roman"/>
          <w:sz w:val="24"/>
          <w:szCs w:val="24"/>
        </w:rPr>
      </w:pPr>
      <w:proofErr w:type="spellStart"/>
      <w:r>
        <w:rPr>
          <w:rFonts w:ascii="Times New Roman" w:hAnsi="Times New Roman" w:cs="Times New Roman"/>
          <w:sz w:val="24"/>
          <w:szCs w:val="24"/>
        </w:rPr>
        <w:t>IMERAga</w:t>
      </w:r>
      <w:proofErr w:type="spellEnd"/>
      <w:r>
        <w:rPr>
          <w:rFonts w:ascii="Times New Roman" w:hAnsi="Times New Roman" w:cs="Times New Roman"/>
          <w:sz w:val="24"/>
          <w:szCs w:val="24"/>
        </w:rPr>
        <w:t xml:space="preserve"> seotud m</w:t>
      </w:r>
      <w:r w:rsidR="00703179" w:rsidRPr="00703179">
        <w:rPr>
          <w:rFonts w:ascii="Times New Roman" w:hAnsi="Times New Roman" w:cs="Times New Roman"/>
          <w:sz w:val="24"/>
          <w:szCs w:val="24"/>
        </w:rPr>
        <w:t xml:space="preserve">uudatustest tulenevad mõjud avalduvad eelkõige riigi </w:t>
      </w:r>
      <w:r w:rsidR="00CA41CC">
        <w:rPr>
          <w:rFonts w:ascii="Times New Roman" w:hAnsi="Times New Roman" w:cs="Times New Roman"/>
          <w:sz w:val="24"/>
          <w:szCs w:val="24"/>
        </w:rPr>
        <w:t>julgeoleku</w:t>
      </w:r>
      <w:r w:rsidR="00703179" w:rsidRPr="00703179">
        <w:rPr>
          <w:rFonts w:ascii="Times New Roman" w:hAnsi="Times New Roman" w:cs="Times New Roman"/>
          <w:sz w:val="24"/>
          <w:szCs w:val="24"/>
        </w:rPr>
        <w:t xml:space="preserve"> ja majanduse valdkonnas (sh mõju halduskoormusele) ning riigiasutuste korralduses, sh kriisikoordineerimise, teabevahetuse ja turvanõuete täitmise tugevdamises. Sotsiaalset mõju ei teki, samuti puudub mõju elu- ja looduskeskkonnale ning regionaalarengule. </w:t>
      </w:r>
    </w:p>
    <w:p w14:paraId="3A82D920" w14:textId="77777777" w:rsidR="00703179" w:rsidRPr="00703179" w:rsidRDefault="00703179" w:rsidP="004848E3">
      <w:pPr>
        <w:jc w:val="both"/>
        <w:rPr>
          <w:rFonts w:ascii="Times New Roman" w:hAnsi="Times New Roman" w:cs="Times New Roman"/>
          <w:sz w:val="24"/>
          <w:szCs w:val="24"/>
        </w:rPr>
      </w:pPr>
      <w:r w:rsidRPr="00703179">
        <w:rPr>
          <w:rFonts w:ascii="Times New Roman" w:hAnsi="Times New Roman" w:cs="Times New Roman"/>
          <w:sz w:val="24"/>
          <w:szCs w:val="24"/>
        </w:rPr>
        <w:t>Peamised (otseselt mõjutatud) sihtrühmad:</w:t>
      </w:r>
    </w:p>
    <w:p w14:paraId="346D772A" w14:textId="36A52E03" w:rsidR="00703179" w:rsidRPr="004522F2" w:rsidRDefault="005015E8" w:rsidP="004848E3">
      <w:pPr>
        <w:pStyle w:val="Loendilik"/>
        <w:numPr>
          <w:ilvl w:val="0"/>
          <w:numId w:val="24"/>
        </w:numPr>
        <w:jc w:val="both"/>
        <w:rPr>
          <w:rFonts w:ascii="Times New Roman" w:hAnsi="Times New Roman" w:cs="Times New Roman"/>
          <w:sz w:val="24"/>
          <w:szCs w:val="24"/>
        </w:rPr>
      </w:pPr>
      <w:r>
        <w:rPr>
          <w:rFonts w:ascii="Times New Roman" w:hAnsi="Times New Roman" w:cs="Times New Roman"/>
          <w:sz w:val="24"/>
          <w:szCs w:val="24"/>
        </w:rPr>
        <w:t>r</w:t>
      </w:r>
      <w:r w:rsidR="00703179" w:rsidRPr="004522F2">
        <w:rPr>
          <w:rFonts w:ascii="Times New Roman" w:hAnsi="Times New Roman" w:cs="Times New Roman"/>
          <w:sz w:val="24"/>
          <w:szCs w:val="24"/>
        </w:rPr>
        <w:t>iigiasutused, eelkõige</w:t>
      </w:r>
      <w:r w:rsidR="00D430D5">
        <w:rPr>
          <w:rFonts w:ascii="Times New Roman" w:hAnsi="Times New Roman" w:cs="Times New Roman"/>
          <w:sz w:val="24"/>
          <w:szCs w:val="24"/>
        </w:rPr>
        <w:t xml:space="preserve"> MKM, </w:t>
      </w:r>
      <w:r w:rsidR="00703179" w:rsidRPr="004522F2">
        <w:rPr>
          <w:rFonts w:ascii="Times New Roman" w:hAnsi="Times New Roman" w:cs="Times New Roman"/>
          <w:sz w:val="24"/>
          <w:szCs w:val="24"/>
        </w:rPr>
        <w:t>EVK</w:t>
      </w:r>
      <w:r w:rsidR="00D430D5">
        <w:rPr>
          <w:rFonts w:ascii="Times New Roman" w:hAnsi="Times New Roman" w:cs="Times New Roman"/>
          <w:sz w:val="24"/>
          <w:szCs w:val="24"/>
        </w:rPr>
        <w:t xml:space="preserve"> TTJA ja H</w:t>
      </w:r>
      <w:r w:rsidR="008A0BDD">
        <w:rPr>
          <w:rFonts w:ascii="Times New Roman" w:hAnsi="Times New Roman" w:cs="Times New Roman"/>
          <w:sz w:val="24"/>
          <w:szCs w:val="24"/>
        </w:rPr>
        <w:t>Ä</w:t>
      </w:r>
      <w:r w:rsidR="00D430D5">
        <w:rPr>
          <w:rFonts w:ascii="Times New Roman" w:hAnsi="Times New Roman" w:cs="Times New Roman"/>
          <w:sz w:val="24"/>
          <w:szCs w:val="24"/>
        </w:rPr>
        <w:t>K</w:t>
      </w:r>
      <w:r w:rsidR="00703179" w:rsidRPr="004522F2">
        <w:rPr>
          <w:rFonts w:ascii="Times New Roman" w:hAnsi="Times New Roman" w:cs="Times New Roman"/>
          <w:sz w:val="24"/>
          <w:szCs w:val="24"/>
        </w:rPr>
        <w:t>, kelle roll ja vastutus kriisikoordineerimisel, järelevalvel ja teabevahetuses suureneb</w:t>
      </w:r>
      <w:r>
        <w:rPr>
          <w:rFonts w:ascii="Times New Roman" w:hAnsi="Times New Roman" w:cs="Times New Roman"/>
          <w:sz w:val="24"/>
          <w:szCs w:val="24"/>
        </w:rPr>
        <w:t>;</w:t>
      </w:r>
    </w:p>
    <w:p w14:paraId="781E3805" w14:textId="2D5895DD" w:rsidR="004522F2" w:rsidRDefault="005015E8" w:rsidP="004848E3">
      <w:pPr>
        <w:pStyle w:val="Loendilik"/>
        <w:numPr>
          <w:ilvl w:val="0"/>
          <w:numId w:val="24"/>
        </w:numPr>
        <w:jc w:val="both"/>
        <w:rPr>
          <w:rFonts w:ascii="Times New Roman" w:hAnsi="Times New Roman" w:cs="Times New Roman"/>
          <w:sz w:val="24"/>
          <w:szCs w:val="24"/>
        </w:rPr>
      </w:pPr>
      <w:commentRangeStart w:id="26"/>
      <w:r>
        <w:rPr>
          <w:rFonts w:ascii="Times New Roman" w:hAnsi="Times New Roman" w:cs="Times New Roman"/>
          <w:sz w:val="24"/>
          <w:szCs w:val="24"/>
        </w:rPr>
        <w:t>e</w:t>
      </w:r>
      <w:r w:rsidR="00D430D5">
        <w:rPr>
          <w:rFonts w:ascii="Times New Roman" w:hAnsi="Times New Roman" w:cs="Times New Roman"/>
          <w:sz w:val="24"/>
          <w:szCs w:val="24"/>
        </w:rPr>
        <w:t>ttevõtjad</w:t>
      </w:r>
      <w:commentRangeEnd w:id="26"/>
      <w:r w:rsidR="00657C12">
        <w:rPr>
          <w:rStyle w:val="Kommentaariviide"/>
        </w:rPr>
        <w:commentReference w:id="26"/>
      </w:r>
      <w:r>
        <w:rPr>
          <w:rFonts w:ascii="Times New Roman" w:hAnsi="Times New Roman" w:cs="Times New Roman"/>
          <w:sz w:val="24"/>
          <w:szCs w:val="24"/>
        </w:rPr>
        <w:t>;</w:t>
      </w:r>
    </w:p>
    <w:p w14:paraId="1F729699" w14:textId="3A7A050B" w:rsidR="00EF0401" w:rsidRPr="004522F2" w:rsidRDefault="005015E8" w:rsidP="004848E3">
      <w:pPr>
        <w:pStyle w:val="Loendilik"/>
        <w:numPr>
          <w:ilvl w:val="0"/>
          <w:numId w:val="24"/>
        </w:numPr>
        <w:jc w:val="both"/>
        <w:rPr>
          <w:rFonts w:ascii="Times New Roman" w:hAnsi="Times New Roman" w:cs="Times New Roman"/>
          <w:sz w:val="24"/>
          <w:szCs w:val="24"/>
        </w:rPr>
      </w:pPr>
      <w:r>
        <w:rPr>
          <w:rFonts w:ascii="Times New Roman" w:hAnsi="Times New Roman" w:cs="Times New Roman"/>
          <w:sz w:val="24"/>
          <w:szCs w:val="24"/>
        </w:rPr>
        <w:t>t</w:t>
      </w:r>
      <w:r w:rsidR="00EF0401">
        <w:rPr>
          <w:rFonts w:ascii="Times New Roman" w:hAnsi="Times New Roman" w:cs="Times New Roman"/>
          <w:sz w:val="24"/>
          <w:szCs w:val="24"/>
        </w:rPr>
        <w:t>arbijad</w:t>
      </w:r>
      <w:r>
        <w:rPr>
          <w:rFonts w:ascii="Times New Roman" w:hAnsi="Times New Roman" w:cs="Times New Roman"/>
          <w:sz w:val="24"/>
          <w:szCs w:val="24"/>
        </w:rPr>
        <w:t>.</w:t>
      </w:r>
    </w:p>
    <w:p w14:paraId="4298EFB9" w14:textId="4F93D0B1" w:rsidR="00F07F46" w:rsidRPr="00F07F46" w:rsidRDefault="007776E0" w:rsidP="004522F2">
      <w:pPr>
        <w:jc w:val="both"/>
        <w:rPr>
          <w:rFonts w:ascii="Times New Roman" w:hAnsi="Times New Roman" w:cs="Times New Roman"/>
          <w:sz w:val="24"/>
          <w:szCs w:val="24"/>
        </w:rPr>
      </w:pPr>
      <w:r w:rsidRPr="005A2909">
        <w:rPr>
          <w:rFonts w:ascii="Times New Roman" w:hAnsi="Times New Roman" w:cs="Times New Roman"/>
          <w:sz w:val="24"/>
          <w:szCs w:val="24"/>
        </w:rPr>
        <w:t>Raamistiku positiivne mõju seisneb eelkõige selles, et liikmesriigid – sealhulgas Eesti – saavad täiendava ELi tasandi koordineerimismehhanismi, mis aitab kriisiolukorras tagada siseturu toimimise, ennetada või leevendada tarneahelate katkestusi ning toetada kaupade, teenuste ja tööjõu vaba liikumist.</w:t>
      </w:r>
    </w:p>
    <w:p w14:paraId="7940B597" w14:textId="58376ED9" w:rsidR="00CF16FC" w:rsidRDefault="2A32265A" w:rsidP="00CF16FC">
      <w:pPr>
        <w:pStyle w:val="Pealkiri2"/>
        <w:spacing w:after="240" w:line="240" w:lineRule="auto"/>
        <w:jc w:val="both"/>
        <w:rPr>
          <w:rFonts w:ascii="Times New Roman" w:hAnsi="Times New Roman" w:cs="Times New Roman"/>
          <w:b/>
          <w:bCs/>
          <w:color w:val="auto"/>
          <w:sz w:val="24"/>
          <w:szCs w:val="24"/>
        </w:rPr>
      </w:pPr>
      <w:r w:rsidRPr="7FE43373">
        <w:rPr>
          <w:rFonts w:ascii="Times New Roman" w:hAnsi="Times New Roman" w:cs="Times New Roman"/>
          <w:b/>
          <w:bCs/>
          <w:color w:val="auto"/>
          <w:sz w:val="24"/>
          <w:szCs w:val="24"/>
        </w:rPr>
        <w:t>6.1.1</w:t>
      </w:r>
      <w:r w:rsidR="47FEE7FD" w:rsidRPr="7FE43373">
        <w:rPr>
          <w:rFonts w:ascii="Times New Roman" w:hAnsi="Times New Roman" w:cs="Times New Roman"/>
          <w:b/>
          <w:bCs/>
          <w:color w:val="auto"/>
          <w:sz w:val="24"/>
          <w:szCs w:val="24"/>
        </w:rPr>
        <w:t xml:space="preserve"> Mõju ettevõtjatele</w:t>
      </w:r>
    </w:p>
    <w:p w14:paraId="2D7A9211" w14:textId="77777777" w:rsidR="009F552C" w:rsidRDefault="00E3708B" w:rsidP="0078301E">
      <w:pPr>
        <w:jc w:val="both"/>
        <w:rPr>
          <w:rFonts w:ascii="Times New Roman" w:hAnsi="Times New Roman" w:cs="Times New Roman"/>
          <w:sz w:val="24"/>
          <w:szCs w:val="24"/>
        </w:rPr>
      </w:pPr>
      <w:r w:rsidRPr="00E3708B">
        <w:rPr>
          <w:rFonts w:ascii="Times New Roman" w:hAnsi="Times New Roman" w:cs="Times New Roman"/>
          <w:sz w:val="24"/>
          <w:szCs w:val="24"/>
        </w:rPr>
        <w:t xml:space="preserve">IMERA </w:t>
      </w:r>
      <w:r w:rsidR="00DA55A7">
        <w:rPr>
          <w:rFonts w:ascii="Times New Roman" w:hAnsi="Times New Roman" w:cs="Times New Roman"/>
          <w:sz w:val="24"/>
          <w:szCs w:val="24"/>
        </w:rPr>
        <w:t xml:space="preserve">rakendamine </w:t>
      </w:r>
      <w:r w:rsidRPr="00E3708B">
        <w:rPr>
          <w:rFonts w:ascii="Times New Roman" w:hAnsi="Times New Roman" w:cs="Times New Roman"/>
          <w:sz w:val="24"/>
          <w:szCs w:val="24"/>
        </w:rPr>
        <w:t>toob ettevõtjatele kaasa mitmeid siseturu toimimise tagamiseks suunatud kohustusi ja ootusi, mis sõltuvad sellest, milline režiim (valmisoleku-, valvsus- või hädaolukorrarežiim) on parasjagu kehtestatud.</w:t>
      </w:r>
    </w:p>
    <w:p w14:paraId="796A80C3" w14:textId="05DABEE4" w:rsidR="00D36B8A" w:rsidRDefault="00D36B8A" w:rsidP="0078301E">
      <w:pPr>
        <w:jc w:val="both"/>
        <w:rPr>
          <w:rFonts w:ascii="Times New Roman" w:hAnsi="Times New Roman" w:cs="Times New Roman"/>
          <w:sz w:val="24"/>
          <w:szCs w:val="24"/>
        </w:rPr>
      </w:pPr>
      <w:r w:rsidRPr="00D36B8A">
        <w:rPr>
          <w:rFonts w:ascii="Times New Roman" w:hAnsi="Times New Roman" w:cs="Times New Roman"/>
          <w:sz w:val="24"/>
          <w:szCs w:val="24"/>
        </w:rPr>
        <w:t>Valmisolekurežiimis julgustab komisjon ettevõtjaid koostama vabatahtlikke kriisiprotokolle, milles lepitakse kokku, milliste häirete korral protokoll rakendub, kes milliseid ülesandeid täidab ning milliseid samme kriisi korral astutakse</w:t>
      </w:r>
      <w:r>
        <w:rPr>
          <w:rFonts w:ascii="Times New Roman" w:hAnsi="Times New Roman" w:cs="Times New Roman"/>
          <w:sz w:val="24"/>
          <w:szCs w:val="24"/>
        </w:rPr>
        <w:t>.</w:t>
      </w:r>
    </w:p>
    <w:p w14:paraId="2F0B2AB5" w14:textId="65AB5861" w:rsidR="00526BFE" w:rsidRDefault="00C570B6" w:rsidP="0078301E">
      <w:pPr>
        <w:jc w:val="both"/>
        <w:rPr>
          <w:rFonts w:ascii="Times New Roman" w:hAnsi="Times New Roman" w:cs="Times New Roman"/>
          <w:sz w:val="24"/>
          <w:szCs w:val="24"/>
        </w:rPr>
      </w:pPr>
      <w:r w:rsidRPr="00C570B6">
        <w:rPr>
          <w:rFonts w:ascii="Times New Roman" w:hAnsi="Times New Roman" w:cs="Times New Roman"/>
          <w:sz w:val="24"/>
          <w:szCs w:val="24"/>
        </w:rPr>
        <w:t>Valvsusrežiimis võivad liikmesriigi pädevad asutused</w:t>
      </w:r>
      <w:r w:rsidR="001E7916">
        <w:rPr>
          <w:rFonts w:ascii="Times New Roman" w:hAnsi="Times New Roman" w:cs="Times New Roman"/>
          <w:sz w:val="24"/>
          <w:szCs w:val="24"/>
        </w:rPr>
        <w:t xml:space="preserve"> koostöös EVK-</w:t>
      </w:r>
      <w:proofErr w:type="spellStart"/>
      <w:r w:rsidR="001E7916">
        <w:rPr>
          <w:rFonts w:ascii="Times New Roman" w:hAnsi="Times New Roman" w:cs="Times New Roman"/>
          <w:sz w:val="24"/>
          <w:szCs w:val="24"/>
        </w:rPr>
        <w:t>ga</w:t>
      </w:r>
      <w:proofErr w:type="spellEnd"/>
      <w:r w:rsidRPr="00C570B6">
        <w:rPr>
          <w:rFonts w:ascii="Times New Roman" w:hAnsi="Times New Roman" w:cs="Times New Roman"/>
          <w:sz w:val="24"/>
          <w:szCs w:val="24"/>
        </w:rPr>
        <w:t xml:space="preserve"> artikli 16 lõike 4 alusel esitada ettevõtjatele </w:t>
      </w:r>
      <w:r w:rsidRPr="008D355F">
        <w:rPr>
          <w:rFonts w:ascii="Times New Roman" w:hAnsi="Times New Roman" w:cs="Times New Roman"/>
          <w:sz w:val="24"/>
          <w:szCs w:val="24"/>
        </w:rPr>
        <w:t>vabatahtlikke teabepäringuid</w:t>
      </w:r>
      <w:r w:rsidR="001F1D48" w:rsidRPr="0078301E">
        <w:rPr>
          <w:rFonts w:ascii="Times New Roman" w:hAnsi="Times New Roman" w:cs="Times New Roman"/>
          <w:b/>
          <w:bCs/>
          <w:sz w:val="24"/>
          <w:szCs w:val="24"/>
        </w:rPr>
        <w:t xml:space="preserve"> </w:t>
      </w:r>
      <w:r w:rsidR="001F1D48" w:rsidRPr="001F1D48">
        <w:rPr>
          <w:rFonts w:ascii="Times New Roman" w:hAnsi="Times New Roman" w:cs="Times New Roman"/>
          <w:sz w:val="24"/>
          <w:szCs w:val="24"/>
        </w:rPr>
        <w:t>elutähtsate kaupade ja teenuste tarneahelate, toodangu, kitsaskohtade ja sõltuvuste kohta.</w:t>
      </w:r>
    </w:p>
    <w:p w14:paraId="342C2B7E" w14:textId="5A0C404A" w:rsidR="001F1D48" w:rsidRDefault="003F7E89" w:rsidP="0078301E">
      <w:pPr>
        <w:jc w:val="both"/>
        <w:rPr>
          <w:rFonts w:ascii="Times New Roman" w:hAnsi="Times New Roman" w:cs="Times New Roman"/>
          <w:sz w:val="24"/>
          <w:szCs w:val="24"/>
        </w:rPr>
      </w:pPr>
      <w:r>
        <w:rPr>
          <w:rFonts w:ascii="Times New Roman" w:hAnsi="Times New Roman" w:cs="Times New Roman"/>
          <w:sz w:val="24"/>
          <w:szCs w:val="24"/>
        </w:rPr>
        <w:t>Siseturu h</w:t>
      </w:r>
      <w:r w:rsidR="00C570B6" w:rsidRPr="00C570B6">
        <w:rPr>
          <w:rFonts w:ascii="Times New Roman" w:hAnsi="Times New Roman" w:cs="Times New Roman"/>
          <w:sz w:val="24"/>
          <w:szCs w:val="24"/>
        </w:rPr>
        <w:t>ädaolukorra</w:t>
      </w:r>
      <w:del w:id="27" w:author="Merike Koppel - JUSTDIGI" w:date="2026-02-23T10:21:00Z" w16du:dateUtc="2026-02-23T08:21:00Z">
        <w:r w:rsidR="00C570B6" w:rsidRPr="00C570B6" w:rsidDel="00AF66B4">
          <w:rPr>
            <w:rFonts w:ascii="Times New Roman" w:hAnsi="Times New Roman" w:cs="Times New Roman"/>
            <w:sz w:val="24"/>
            <w:szCs w:val="24"/>
          </w:rPr>
          <w:delText xml:space="preserve"> </w:delText>
        </w:r>
      </w:del>
      <w:r w:rsidR="00C570B6" w:rsidRPr="00C570B6">
        <w:rPr>
          <w:rFonts w:ascii="Times New Roman" w:hAnsi="Times New Roman" w:cs="Times New Roman"/>
          <w:sz w:val="24"/>
          <w:szCs w:val="24"/>
        </w:rPr>
        <w:t xml:space="preserve">režiimi ajal on </w:t>
      </w:r>
      <w:r w:rsidR="00C570B6" w:rsidRPr="008D355F">
        <w:rPr>
          <w:rFonts w:ascii="Times New Roman" w:hAnsi="Times New Roman" w:cs="Times New Roman"/>
          <w:sz w:val="24"/>
          <w:szCs w:val="24"/>
        </w:rPr>
        <w:t>komisjonil artikli 27 kohaselt õigus esitada ettevõtjatele teabepäringuid tootmisvõimsuse</w:t>
      </w:r>
      <w:r w:rsidR="001F1D48" w:rsidRPr="008D355F">
        <w:rPr>
          <w:rFonts w:ascii="Times New Roman" w:hAnsi="Times New Roman" w:cs="Times New Roman"/>
          <w:sz w:val="24"/>
          <w:szCs w:val="24"/>
        </w:rPr>
        <w:t>,</w:t>
      </w:r>
      <w:r w:rsidR="001F1D48" w:rsidRPr="001F1D48">
        <w:rPr>
          <w:rFonts w:ascii="Times New Roman" w:hAnsi="Times New Roman" w:cs="Times New Roman"/>
          <w:sz w:val="24"/>
          <w:szCs w:val="24"/>
        </w:rPr>
        <w:t xml:space="preserve"> varude, tarneahelate, kriitiliste komponentide ja </w:t>
      </w:r>
      <w:r w:rsidR="001F1D48" w:rsidRPr="001F1D48">
        <w:rPr>
          <w:rFonts w:ascii="Times New Roman" w:hAnsi="Times New Roman" w:cs="Times New Roman"/>
          <w:sz w:val="24"/>
          <w:szCs w:val="24"/>
        </w:rPr>
        <w:lastRenderedPageBreak/>
        <w:t xml:space="preserve">tarnetingimuste kohta. Ettevõtjal on õigus andmete esitamisest keelduda, kuid üksnes mõjuval ja põhjendatud põhjusel, ning teabenõuet võib kasutada üksnes juhul, kui see on otseselt vajalik kriisi lahendamiseks. </w:t>
      </w:r>
    </w:p>
    <w:p w14:paraId="76C1E0C4" w14:textId="27FC3D30" w:rsidR="00E5109B" w:rsidRDefault="00C570B6" w:rsidP="0078301E">
      <w:pPr>
        <w:jc w:val="both"/>
        <w:rPr>
          <w:rFonts w:ascii="Times New Roman" w:hAnsi="Times New Roman" w:cs="Times New Roman"/>
          <w:sz w:val="24"/>
          <w:szCs w:val="24"/>
        </w:rPr>
      </w:pPr>
      <w:r w:rsidRPr="008D355F">
        <w:rPr>
          <w:rFonts w:ascii="Times New Roman" w:hAnsi="Times New Roman" w:cs="Times New Roman"/>
          <w:sz w:val="24"/>
          <w:szCs w:val="24"/>
        </w:rPr>
        <w:t>Lisaks võib komisjon artikli 29 alusel esitada ettevõtjatele kriisi seisukohast oluliste kaupade ja teenuste tootmiseks või tarnimiseks prioriteetseid taotlusi</w:t>
      </w:r>
      <w:r w:rsidR="001F1D48" w:rsidRPr="001F1D48">
        <w:rPr>
          <w:rFonts w:ascii="Times New Roman" w:hAnsi="Times New Roman" w:cs="Times New Roman"/>
          <w:sz w:val="24"/>
          <w:szCs w:val="24"/>
        </w:rPr>
        <w:t>. Kui ettevõtja sellise t</w:t>
      </w:r>
      <w:r w:rsidR="00C8633E">
        <w:rPr>
          <w:rFonts w:ascii="Times New Roman" w:hAnsi="Times New Roman" w:cs="Times New Roman"/>
          <w:sz w:val="24"/>
          <w:szCs w:val="24"/>
        </w:rPr>
        <w:t xml:space="preserve">aotluse </w:t>
      </w:r>
      <w:r w:rsidR="001F1D48" w:rsidRPr="001F1D48">
        <w:rPr>
          <w:rFonts w:ascii="Times New Roman" w:hAnsi="Times New Roman" w:cs="Times New Roman"/>
          <w:sz w:val="24"/>
          <w:szCs w:val="24"/>
        </w:rPr>
        <w:t xml:space="preserve">aktsepteerib, muutub see kohustuslikuks ning selle põhjendamatu täitmata jätmine võib kaasa tuua rahatrahvi. </w:t>
      </w:r>
    </w:p>
    <w:p w14:paraId="5D365BB4" w14:textId="77777777" w:rsidR="0096351C" w:rsidRDefault="00DA55A7" w:rsidP="0078301E">
      <w:pPr>
        <w:jc w:val="both"/>
        <w:rPr>
          <w:rFonts w:ascii="Times New Roman" w:hAnsi="Times New Roman" w:cs="Times New Roman"/>
          <w:sz w:val="24"/>
          <w:szCs w:val="24"/>
        </w:rPr>
      </w:pPr>
      <w:r w:rsidRPr="00DA55A7">
        <w:rPr>
          <w:rFonts w:ascii="Times New Roman" w:hAnsi="Times New Roman" w:cs="Times New Roman"/>
          <w:sz w:val="24"/>
          <w:szCs w:val="24"/>
        </w:rPr>
        <w:t xml:space="preserve">Kõigi meetmete puhul on keskseteks põhimõteteks proportsionaalsus, </w:t>
      </w:r>
      <w:proofErr w:type="spellStart"/>
      <w:r w:rsidRPr="00DA55A7">
        <w:rPr>
          <w:rFonts w:ascii="Times New Roman" w:hAnsi="Times New Roman" w:cs="Times New Roman"/>
          <w:sz w:val="24"/>
          <w:szCs w:val="24"/>
        </w:rPr>
        <w:t>VKEde</w:t>
      </w:r>
      <w:proofErr w:type="spellEnd"/>
      <w:r w:rsidRPr="00DA55A7">
        <w:rPr>
          <w:rFonts w:ascii="Times New Roman" w:hAnsi="Times New Roman" w:cs="Times New Roman"/>
          <w:sz w:val="24"/>
          <w:szCs w:val="24"/>
        </w:rPr>
        <w:t xml:space="preserve"> halduskoormuse minimeerimine ning teabe konfidentsiaalsuse ja ärisaladuste kaitse</w:t>
      </w:r>
      <w:r>
        <w:rPr>
          <w:rFonts w:ascii="Times New Roman" w:hAnsi="Times New Roman" w:cs="Times New Roman"/>
          <w:sz w:val="24"/>
          <w:szCs w:val="24"/>
        </w:rPr>
        <w:t>.</w:t>
      </w:r>
    </w:p>
    <w:p w14:paraId="675034BE" w14:textId="77777777" w:rsidR="0096351C" w:rsidRDefault="00D03896" w:rsidP="0078301E">
      <w:pPr>
        <w:jc w:val="both"/>
        <w:rPr>
          <w:rFonts w:ascii="Times New Roman" w:hAnsi="Times New Roman" w:cs="Times New Roman"/>
          <w:sz w:val="24"/>
          <w:szCs w:val="24"/>
        </w:rPr>
      </w:pPr>
      <w:r>
        <w:rPr>
          <w:rFonts w:ascii="Times New Roman" w:hAnsi="Times New Roman" w:cs="Times New Roman"/>
          <w:sz w:val="24"/>
          <w:szCs w:val="24"/>
        </w:rPr>
        <w:t>IMERA rakendamine</w:t>
      </w:r>
      <w:r w:rsidR="0096351C">
        <w:rPr>
          <w:rFonts w:ascii="Times New Roman" w:hAnsi="Times New Roman" w:cs="Times New Roman"/>
          <w:sz w:val="24"/>
          <w:szCs w:val="24"/>
        </w:rPr>
        <w:t xml:space="preserve"> suurendab aga</w:t>
      </w:r>
      <w:r w:rsidRPr="00D03896">
        <w:rPr>
          <w:rFonts w:ascii="Times New Roman" w:hAnsi="Times New Roman" w:cs="Times New Roman"/>
          <w:sz w:val="24"/>
          <w:szCs w:val="24"/>
        </w:rPr>
        <w:t xml:space="preserve"> ettevõtjate tegutsemiskindlust, kuna tarneahelate varajane seire</w:t>
      </w:r>
      <w:r>
        <w:rPr>
          <w:rFonts w:ascii="Times New Roman" w:hAnsi="Times New Roman" w:cs="Times New Roman"/>
          <w:sz w:val="24"/>
          <w:szCs w:val="24"/>
        </w:rPr>
        <w:t xml:space="preserve"> </w:t>
      </w:r>
      <w:r w:rsidRPr="00D03896">
        <w:rPr>
          <w:rFonts w:ascii="Times New Roman" w:hAnsi="Times New Roman" w:cs="Times New Roman"/>
          <w:sz w:val="24"/>
          <w:szCs w:val="24"/>
        </w:rPr>
        <w:t xml:space="preserve">ja süsteemne teabevahetus võimaldavad paremini prognoosida kriise ning vähendada ootamatute katkestuste mõju. </w:t>
      </w:r>
    </w:p>
    <w:p w14:paraId="58E25399" w14:textId="6CC352C7" w:rsidR="00173664" w:rsidRDefault="00D03896" w:rsidP="0078301E">
      <w:pPr>
        <w:jc w:val="both"/>
        <w:rPr>
          <w:rFonts w:ascii="Times New Roman" w:hAnsi="Times New Roman" w:cs="Times New Roman"/>
          <w:sz w:val="24"/>
          <w:szCs w:val="24"/>
        </w:rPr>
      </w:pPr>
      <w:r w:rsidRPr="00D03896">
        <w:rPr>
          <w:rFonts w:ascii="Times New Roman" w:hAnsi="Times New Roman" w:cs="Times New Roman"/>
          <w:sz w:val="24"/>
          <w:szCs w:val="24"/>
        </w:rPr>
        <w:t xml:space="preserve">Hädaolukorra ajal pakuvad selged juhised ja </w:t>
      </w:r>
      <w:proofErr w:type="spellStart"/>
      <w:r w:rsidR="001E7916">
        <w:rPr>
          <w:rFonts w:ascii="Times New Roman" w:hAnsi="Times New Roman" w:cs="Times New Roman"/>
          <w:sz w:val="24"/>
          <w:szCs w:val="24"/>
        </w:rPr>
        <w:t>SPCi</w:t>
      </w:r>
      <w:proofErr w:type="spellEnd"/>
      <w:r w:rsidRPr="00D03896">
        <w:rPr>
          <w:rFonts w:ascii="Times New Roman" w:hAnsi="Times New Roman" w:cs="Times New Roman"/>
          <w:sz w:val="24"/>
          <w:szCs w:val="24"/>
        </w:rPr>
        <w:t xml:space="preserve"> kaudu jagatav ühtne</w:t>
      </w:r>
      <w:r w:rsidR="00F2009E">
        <w:rPr>
          <w:rFonts w:ascii="Times New Roman" w:hAnsi="Times New Roman" w:cs="Times New Roman"/>
          <w:sz w:val="24"/>
          <w:szCs w:val="24"/>
        </w:rPr>
        <w:t xml:space="preserve"> kriisimeetmetest</w:t>
      </w:r>
      <w:r w:rsidRPr="00D03896">
        <w:rPr>
          <w:rFonts w:ascii="Times New Roman" w:hAnsi="Times New Roman" w:cs="Times New Roman"/>
          <w:sz w:val="24"/>
          <w:szCs w:val="24"/>
        </w:rPr>
        <w:t xml:space="preserve"> teave paremat õigusselgust, vähendades killustunud nõuete riski. Samuti võivad prioriteetsed taotlused anda ettevõtjatele uusi ärivõimalusi valdkondades, kus nõudlus kriisi ajal suureneb</w:t>
      </w:r>
      <w:r w:rsidR="00173664" w:rsidRPr="00173664">
        <w:rPr>
          <w:rFonts w:ascii="Times New Roman" w:hAnsi="Times New Roman" w:cs="Times New Roman"/>
          <w:sz w:val="24"/>
          <w:szCs w:val="24"/>
        </w:rPr>
        <w:t>.</w:t>
      </w:r>
    </w:p>
    <w:p w14:paraId="146B3D1A" w14:textId="1F8F5187" w:rsidR="00F350AE" w:rsidRPr="000939F9" w:rsidRDefault="00E101B0" w:rsidP="000939F9">
      <w:pPr>
        <w:pStyle w:val="Pealkiri2"/>
        <w:rPr>
          <w:rFonts w:ascii="Times New Roman" w:hAnsi="Times New Roman" w:cs="Times New Roman"/>
          <w:b/>
          <w:bCs/>
          <w:color w:val="auto"/>
          <w:sz w:val="24"/>
          <w:szCs w:val="24"/>
        </w:rPr>
      </w:pPr>
      <w:r w:rsidRPr="000939F9">
        <w:rPr>
          <w:rFonts w:ascii="Times New Roman" w:hAnsi="Times New Roman" w:cs="Times New Roman"/>
          <w:b/>
          <w:bCs/>
          <w:color w:val="auto"/>
          <w:sz w:val="24"/>
          <w:szCs w:val="24"/>
        </w:rPr>
        <w:t xml:space="preserve">6.1.2 </w:t>
      </w:r>
      <w:r w:rsidR="47FEE7FD" w:rsidRPr="000939F9">
        <w:rPr>
          <w:rFonts w:ascii="Times New Roman" w:hAnsi="Times New Roman" w:cs="Times New Roman"/>
          <w:b/>
          <w:bCs/>
          <w:color w:val="auto"/>
          <w:sz w:val="24"/>
          <w:szCs w:val="24"/>
        </w:rPr>
        <w:t xml:space="preserve">Mõju tarbijatele </w:t>
      </w:r>
    </w:p>
    <w:p w14:paraId="4056F704" w14:textId="6A0768D5" w:rsidR="00E5109B" w:rsidRDefault="00035745" w:rsidP="00584276">
      <w:pPr>
        <w:spacing w:before="240"/>
        <w:jc w:val="both"/>
        <w:rPr>
          <w:rFonts w:ascii="Times New Roman" w:eastAsiaTheme="minorEastAsia" w:hAnsi="Times New Roman" w:cs="Times New Roman"/>
          <w:sz w:val="24"/>
          <w:szCs w:val="24"/>
        </w:rPr>
      </w:pPr>
      <w:r w:rsidRPr="00035745">
        <w:rPr>
          <w:rFonts w:ascii="Times New Roman" w:eastAsiaTheme="minorEastAsia" w:hAnsi="Times New Roman" w:cs="Times New Roman"/>
          <w:sz w:val="24"/>
          <w:szCs w:val="24"/>
        </w:rPr>
        <w:t>Tarbijate jaoks ei kaasne IMERA rakendamise</w:t>
      </w:r>
      <w:r w:rsidR="00A248AE">
        <w:rPr>
          <w:rFonts w:ascii="Times New Roman" w:eastAsiaTheme="minorEastAsia" w:hAnsi="Times New Roman" w:cs="Times New Roman"/>
          <w:sz w:val="24"/>
          <w:szCs w:val="24"/>
        </w:rPr>
        <w:t>ga</w:t>
      </w:r>
      <w:r w:rsidRPr="00035745">
        <w:rPr>
          <w:rFonts w:ascii="Times New Roman" w:eastAsiaTheme="minorEastAsia" w:hAnsi="Times New Roman" w:cs="Times New Roman"/>
          <w:sz w:val="24"/>
          <w:szCs w:val="24"/>
        </w:rPr>
        <w:t xml:space="preserve"> otseseid kohustusi, kuid kaudselt mõjutab määrus nende õigusi ja heaolu</w:t>
      </w:r>
      <w:r w:rsidR="0059484F">
        <w:rPr>
          <w:rFonts w:ascii="Times New Roman" w:eastAsiaTheme="minorEastAsia" w:hAnsi="Times New Roman" w:cs="Times New Roman"/>
          <w:sz w:val="24"/>
          <w:szCs w:val="24"/>
        </w:rPr>
        <w:t xml:space="preserve"> märgatavalt</w:t>
      </w:r>
      <w:r w:rsidRPr="00035745">
        <w:rPr>
          <w:rFonts w:ascii="Times New Roman" w:eastAsiaTheme="minorEastAsia" w:hAnsi="Times New Roman" w:cs="Times New Roman"/>
          <w:sz w:val="24"/>
          <w:szCs w:val="24"/>
        </w:rPr>
        <w:t>. Meetmed, mille eesmärk on tagada oluliste kaupade, teenuste ja töötajate vaba liikumine kriisiolukorras – näiteks musta nimekirja kuuluvate piirangute</w:t>
      </w:r>
      <w:r w:rsidR="00B85E26">
        <w:rPr>
          <w:rFonts w:ascii="Times New Roman" w:eastAsiaTheme="minorEastAsia" w:hAnsi="Times New Roman" w:cs="Times New Roman"/>
          <w:sz w:val="24"/>
          <w:szCs w:val="24"/>
        </w:rPr>
        <w:t xml:space="preserve"> seadmise</w:t>
      </w:r>
      <w:r w:rsidRPr="00035745">
        <w:rPr>
          <w:rFonts w:ascii="Times New Roman" w:eastAsiaTheme="minorEastAsia" w:hAnsi="Times New Roman" w:cs="Times New Roman"/>
          <w:sz w:val="24"/>
          <w:szCs w:val="24"/>
        </w:rPr>
        <w:t xml:space="preserve"> keeld</w:t>
      </w:r>
      <w:r w:rsidR="00CF16FC">
        <w:rPr>
          <w:rFonts w:ascii="Times New Roman" w:eastAsiaTheme="minorEastAsia" w:hAnsi="Times New Roman" w:cs="Times New Roman"/>
          <w:sz w:val="24"/>
          <w:szCs w:val="24"/>
        </w:rPr>
        <w:t xml:space="preserve"> (</w:t>
      </w:r>
      <w:r w:rsidR="00B85E26">
        <w:rPr>
          <w:rFonts w:ascii="Times New Roman" w:eastAsiaTheme="minorEastAsia" w:hAnsi="Times New Roman" w:cs="Times New Roman"/>
          <w:sz w:val="24"/>
          <w:szCs w:val="24"/>
        </w:rPr>
        <w:t>a</w:t>
      </w:r>
      <w:r w:rsidR="00CF16FC">
        <w:rPr>
          <w:rFonts w:ascii="Times New Roman" w:eastAsiaTheme="minorEastAsia" w:hAnsi="Times New Roman" w:cs="Times New Roman"/>
          <w:sz w:val="24"/>
          <w:szCs w:val="24"/>
        </w:rPr>
        <w:t xml:space="preserve">rtikkel </w:t>
      </w:r>
      <w:r w:rsidR="00E101B0">
        <w:rPr>
          <w:rFonts w:ascii="Times New Roman" w:eastAsiaTheme="minorEastAsia" w:hAnsi="Times New Roman" w:cs="Times New Roman"/>
          <w:sz w:val="24"/>
          <w:szCs w:val="24"/>
        </w:rPr>
        <w:t>21</w:t>
      </w:r>
      <w:r w:rsidR="00CF16FC">
        <w:rPr>
          <w:rFonts w:ascii="Times New Roman" w:eastAsiaTheme="minorEastAsia" w:hAnsi="Times New Roman" w:cs="Times New Roman"/>
          <w:sz w:val="24"/>
          <w:szCs w:val="24"/>
        </w:rPr>
        <w:t>)</w:t>
      </w:r>
      <w:r w:rsidRPr="00035745">
        <w:rPr>
          <w:rFonts w:ascii="Times New Roman" w:eastAsiaTheme="minorEastAsia" w:hAnsi="Times New Roman" w:cs="Times New Roman"/>
          <w:sz w:val="24"/>
          <w:szCs w:val="24"/>
        </w:rPr>
        <w:t>, liikumise prioriseerimine krii</w:t>
      </w:r>
      <w:r w:rsidR="00E101B0">
        <w:rPr>
          <w:rFonts w:ascii="Times New Roman" w:eastAsiaTheme="minorEastAsia" w:hAnsi="Times New Roman" w:cs="Times New Roman"/>
          <w:sz w:val="24"/>
          <w:szCs w:val="24"/>
        </w:rPr>
        <w:t xml:space="preserve">si seisukohast oluliste teenuste osutajate </w:t>
      </w:r>
      <w:r w:rsidR="0001652D">
        <w:rPr>
          <w:rFonts w:ascii="Times New Roman" w:eastAsiaTheme="minorEastAsia" w:hAnsi="Times New Roman" w:cs="Times New Roman"/>
          <w:sz w:val="24"/>
          <w:szCs w:val="24"/>
        </w:rPr>
        <w:t xml:space="preserve">jaoks </w:t>
      </w:r>
      <w:r w:rsidR="00E101B0">
        <w:rPr>
          <w:rFonts w:ascii="Times New Roman" w:eastAsiaTheme="minorEastAsia" w:hAnsi="Times New Roman" w:cs="Times New Roman"/>
          <w:sz w:val="24"/>
          <w:szCs w:val="24"/>
        </w:rPr>
        <w:t>(</w:t>
      </w:r>
      <w:r w:rsidR="00B85E26">
        <w:rPr>
          <w:rFonts w:ascii="Times New Roman" w:eastAsiaTheme="minorEastAsia" w:hAnsi="Times New Roman" w:cs="Times New Roman"/>
          <w:sz w:val="24"/>
          <w:szCs w:val="24"/>
        </w:rPr>
        <w:t>a</w:t>
      </w:r>
      <w:r w:rsidR="00E101B0">
        <w:rPr>
          <w:rFonts w:ascii="Times New Roman" w:eastAsiaTheme="minorEastAsia" w:hAnsi="Times New Roman" w:cs="Times New Roman"/>
          <w:sz w:val="24"/>
          <w:szCs w:val="24"/>
        </w:rPr>
        <w:t>rtikkel 22 lg 3)</w:t>
      </w:r>
      <w:r w:rsidRPr="00035745">
        <w:rPr>
          <w:rFonts w:ascii="Times New Roman" w:eastAsiaTheme="minorEastAsia" w:hAnsi="Times New Roman" w:cs="Times New Roman"/>
          <w:sz w:val="24"/>
          <w:szCs w:val="24"/>
        </w:rPr>
        <w:t xml:space="preserve"> ning </w:t>
      </w:r>
      <w:proofErr w:type="spellStart"/>
      <w:r w:rsidR="00F2009E">
        <w:rPr>
          <w:rFonts w:ascii="Times New Roman" w:eastAsiaTheme="minorEastAsia" w:hAnsi="Times New Roman" w:cs="Times New Roman"/>
          <w:sz w:val="24"/>
          <w:szCs w:val="24"/>
        </w:rPr>
        <w:t>SPCi</w:t>
      </w:r>
      <w:proofErr w:type="spellEnd"/>
      <w:r w:rsidR="00F2009E">
        <w:rPr>
          <w:rFonts w:ascii="Times New Roman" w:eastAsiaTheme="minorEastAsia" w:hAnsi="Times New Roman" w:cs="Times New Roman"/>
          <w:sz w:val="24"/>
          <w:szCs w:val="24"/>
        </w:rPr>
        <w:t xml:space="preserve"> kaudu</w:t>
      </w:r>
      <w:r w:rsidRPr="00035745">
        <w:rPr>
          <w:rFonts w:ascii="Times New Roman" w:eastAsiaTheme="minorEastAsia" w:hAnsi="Times New Roman" w:cs="Times New Roman"/>
          <w:sz w:val="24"/>
          <w:szCs w:val="24"/>
        </w:rPr>
        <w:t xml:space="preserve"> </w:t>
      </w:r>
      <w:r w:rsidR="00FB1649">
        <w:rPr>
          <w:rFonts w:ascii="Times New Roman" w:eastAsiaTheme="minorEastAsia" w:hAnsi="Times New Roman" w:cs="Times New Roman"/>
          <w:sz w:val="24"/>
          <w:szCs w:val="24"/>
        </w:rPr>
        <w:t>pakutav teave</w:t>
      </w:r>
      <w:r w:rsidRPr="00035745">
        <w:rPr>
          <w:rFonts w:ascii="Times New Roman" w:eastAsiaTheme="minorEastAsia" w:hAnsi="Times New Roman" w:cs="Times New Roman"/>
          <w:sz w:val="24"/>
          <w:szCs w:val="24"/>
        </w:rPr>
        <w:t xml:space="preserve"> – aitavad säilitada kau</w:t>
      </w:r>
      <w:r w:rsidR="00F2009E">
        <w:rPr>
          <w:rFonts w:ascii="Times New Roman" w:eastAsiaTheme="minorEastAsia" w:hAnsi="Times New Roman" w:cs="Times New Roman"/>
          <w:sz w:val="24"/>
          <w:szCs w:val="24"/>
        </w:rPr>
        <w:t>pade ja teenuste</w:t>
      </w:r>
      <w:r w:rsidRPr="00035745">
        <w:rPr>
          <w:rFonts w:ascii="Times New Roman" w:eastAsiaTheme="minorEastAsia" w:hAnsi="Times New Roman" w:cs="Times New Roman"/>
          <w:sz w:val="24"/>
          <w:szCs w:val="24"/>
        </w:rPr>
        <w:t xml:space="preserve"> kättesaadavust, ennetada turuhäiretest tingitud hinnatõuse või defitsiiti ning suurendavad </w:t>
      </w:r>
      <w:r w:rsidR="00D772F8" w:rsidRPr="00035745">
        <w:rPr>
          <w:rFonts w:ascii="Times New Roman" w:eastAsiaTheme="minorEastAsia" w:hAnsi="Times New Roman" w:cs="Times New Roman"/>
          <w:sz w:val="24"/>
          <w:szCs w:val="24"/>
        </w:rPr>
        <w:t xml:space="preserve">hädaolukorras </w:t>
      </w:r>
      <w:r w:rsidRPr="00035745">
        <w:rPr>
          <w:rFonts w:ascii="Times New Roman" w:eastAsiaTheme="minorEastAsia" w:hAnsi="Times New Roman" w:cs="Times New Roman"/>
          <w:sz w:val="24"/>
          <w:szCs w:val="24"/>
        </w:rPr>
        <w:t xml:space="preserve">ühiskonna kindlustunnet. </w:t>
      </w:r>
    </w:p>
    <w:p w14:paraId="2A6B6B7D" w14:textId="332BF102" w:rsidR="0096351C" w:rsidRDefault="0096351C" w:rsidP="0096351C">
      <w:pPr>
        <w:spacing w:before="240" w:line="240" w:lineRule="auto"/>
        <w:jc w:val="both"/>
        <w:rPr>
          <w:rFonts w:ascii="Times New Roman" w:eastAsiaTheme="minorEastAsia" w:hAnsi="Times New Roman" w:cs="Times New Roman"/>
          <w:sz w:val="24"/>
          <w:szCs w:val="24"/>
        </w:rPr>
      </w:pPr>
      <w:r w:rsidRPr="0096351C">
        <w:rPr>
          <w:rFonts w:ascii="Times New Roman" w:eastAsiaTheme="minorEastAsia" w:hAnsi="Times New Roman" w:cs="Times New Roman"/>
          <w:sz w:val="24"/>
          <w:szCs w:val="24"/>
        </w:rPr>
        <w:t>Lisaks aitab tarbijate heaolu tagada ka hädaolukorra menetlus</w:t>
      </w:r>
      <w:r>
        <w:rPr>
          <w:rFonts w:ascii="Times New Roman" w:eastAsiaTheme="minorEastAsia" w:hAnsi="Times New Roman" w:cs="Times New Roman"/>
          <w:sz w:val="24"/>
          <w:szCs w:val="24"/>
        </w:rPr>
        <w:t>ed</w:t>
      </w:r>
      <w:r w:rsidR="00A25358">
        <w:rPr>
          <w:rFonts w:ascii="Times New Roman" w:eastAsiaTheme="minorEastAsia" w:hAnsi="Times New Roman" w:cs="Times New Roman"/>
          <w:sz w:val="24"/>
          <w:szCs w:val="24"/>
        </w:rPr>
        <w:t xml:space="preserve"> </w:t>
      </w:r>
      <w:r w:rsidRPr="0096351C">
        <w:rPr>
          <w:rFonts w:ascii="Times New Roman" w:eastAsiaTheme="minorEastAsia" w:hAnsi="Times New Roman" w:cs="Times New Roman"/>
          <w:sz w:val="24"/>
          <w:szCs w:val="24"/>
        </w:rPr>
        <w:t>mille IMERA ja sellega seotud koond</w:t>
      </w:r>
      <w:r>
        <w:rPr>
          <w:rFonts w:ascii="Times New Roman" w:eastAsiaTheme="minorEastAsia" w:hAnsi="Times New Roman" w:cs="Times New Roman"/>
          <w:sz w:val="24"/>
          <w:szCs w:val="24"/>
        </w:rPr>
        <w:t>aktid</w:t>
      </w:r>
      <w:r w:rsidR="00FB1649">
        <w:rPr>
          <w:rFonts w:ascii="Times New Roman" w:eastAsiaTheme="minorEastAsia" w:hAnsi="Times New Roman" w:cs="Times New Roman"/>
          <w:sz w:val="24"/>
          <w:szCs w:val="24"/>
        </w:rPr>
        <w:t xml:space="preserve"> </w:t>
      </w:r>
      <w:r w:rsidRPr="0096351C">
        <w:rPr>
          <w:rFonts w:ascii="Times New Roman" w:eastAsiaTheme="minorEastAsia" w:hAnsi="Times New Roman" w:cs="Times New Roman"/>
          <w:sz w:val="24"/>
          <w:szCs w:val="24"/>
        </w:rPr>
        <w:t xml:space="preserve">kehtestavad eesmärgiga säilitada </w:t>
      </w:r>
      <w:r>
        <w:rPr>
          <w:rFonts w:ascii="Times New Roman" w:eastAsiaTheme="minorEastAsia" w:hAnsi="Times New Roman" w:cs="Times New Roman"/>
          <w:sz w:val="24"/>
          <w:szCs w:val="24"/>
        </w:rPr>
        <w:t>kriisi seisukohast oluliste kaupade</w:t>
      </w:r>
      <w:r w:rsidRPr="0096351C">
        <w:rPr>
          <w:rFonts w:ascii="Times New Roman" w:eastAsiaTheme="minorEastAsia" w:hAnsi="Times New Roman" w:cs="Times New Roman"/>
          <w:sz w:val="24"/>
          <w:szCs w:val="24"/>
        </w:rPr>
        <w:t xml:space="preserve"> kättesaadavus</w:t>
      </w:r>
      <w:r w:rsidR="00A25358">
        <w:rPr>
          <w:rFonts w:ascii="Times New Roman" w:eastAsiaTheme="minorEastAsia" w:hAnsi="Times New Roman" w:cs="Times New Roman"/>
          <w:sz w:val="24"/>
          <w:szCs w:val="24"/>
        </w:rPr>
        <w:t>.</w:t>
      </w:r>
    </w:p>
    <w:p w14:paraId="476E3B70" w14:textId="491E0414" w:rsidR="009D18B6" w:rsidRPr="000939F9" w:rsidRDefault="09992887" w:rsidP="000939F9">
      <w:pPr>
        <w:pStyle w:val="Pealkiri2"/>
        <w:rPr>
          <w:rFonts w:ascii="Times New Roman" w:hAnsi="Times New Roman" w:cs="Times New Roman"/>
          <w:b/>
          <w:bCs/>
          <w:color w:val="auto"/>
          <w:sz w:val="24"/>
          <w:szCs w:val="24"/>
        </w:rPr>
      </w:pPr>
      <w:r w:rsidRPr="000939F9">
        <w:rPr>
          <w:rFonts w:ascii="Times New Roman" w:hAnsi="Times New Roman" w:cs="Times New Roman"/>
          <w:b/>
          <w:bCs/>
          <w:color w:val="auto"/>
          <w:sz w:val="24"/>
          <w:szCs w:val="24"/>
        </w:rPr>
        <w:t>6.</w:t>
      </w:r>
      <w:r w:rsidR="000939F9">
        <w:rPr>
          <w:rFonts w:ascii="Times New Roman" w:hAnsi="Times New Roman" w:cs="Times New Roman"/>
          <w:b/>
          <w:bCs/>
          <w:color w:val="auto"/>
          <w:sz w:val="24"/>
          <w:szCs w:val="24"/>
        </w:rPr>
        <w:t>1.3</w:t>
      </w:r>
      <w:r w:rsidRPr="000939F9">
        <w:rPr>
          <w:rFonts w:ascii="Times New Roman" w:hAnsi="Times New Roman" w:cs="Times New Roman"/>
          <w:b/>
          <w:bCs/>
          <w:color w:val="auto"/>
          <w:sz w:val="24"/>
          <w:szCs w:val="24"/>
        </w:rPr>
        <w:t xml:space="preserve"> </w:t>
      </w:r>
      <w:r w:rsidR="53972942" w:rsidRPr="000939F9">
        <w:rPr>
          <w:rFonts w:ascii="Times New Roman" w:hAnsi="Times New Roman" w:cs="Times New Roman"/>
          <w:b/>
          <w:bCs/>
          <w:color w:val="auto"/>
          <w:sz w:val="24"/>
          <w:szCs w:val="24"/>
        </w:rPr>
        <w:t xml:space="preserve">Mõju </w:t>
      </w:r>
      <w:r w:rsidR="4A67A841" w:rsidRPr="000939F9">
        <w:rPr>
          <w:rFonts w:ascii="Times New Roman" w:hAnsi="Times New Roman" w:cs="Times New Roman"/>
          <w:b/>
          <w:bCs/>
          <w:color w:val="auto"/>
          <w:sz w:val="24"/>
          <w:szCs w:val="24"/>
        </w:rPr>
        <w:t xml:space="preserve">riigi </w:t>
      </w:r>
      <w:r w:rsidR="00F62A19" w:rsidRPr="000939F9">
        <w:rPr>
          <w:rFonts w:ascii="Times New Roman" w:hAnsi="Times New Roman" w:cs="Times New Roman"/>
          <w:b/>
          <w:bCs/>
          <w:color w:val="auto"/>
          <w:sz w:val="24"/>
          <w:szCs w:val="24"/>
        </w:rPr>
        <w:t>riigiasutuste korraldusele</w:t>
      </w:r>
    </w:p>
    <w:p w14:paraId="7F80E05B" w14:textId="77777777" w:rsidR="004D6CC4" w:rsidRDefault="004D6CC4" w:rsidP="00035745">
      <w:pPr>
        <w:pStyle w:val="Default"/>
        <w:jc w:val="both"/>
        <w:rPr>
          <w:color w:val="auto"/>
          <w:kern w:val="2"/>
        </w:rPr>
      </w:pPr>
    </w:p>
    <w:p w14:paraId="08062BA2" w14:textId="37C9A58E" w:rsidR="00582B91" w:rsidRDefault="004D6CC4" w:rsidP="00035745">
      <w:pPr>
        <w:pStyle w:val="Default"/>
        <w:jc w:val="both"/>
        <w:rPr>
          <w:color w:val="auto"/>
          <w:kern w:val="2"/>
        </w:rPr>
      </w:pPr>
      <w:r w:rsidRPr="004D6CC4">
        <w:rPr>
          <w:color w:val="auto"/>
          <w:kern w:val="2"/>
        </w:rPr>
        <w:t xml:space="preserve">Seaduse rakendamine eeldab mitme uue haldusülesande täitmist ning koordineeritud koostööd Komisjoni ja teiste liikmesriikidega. Riigiasutuste töökoormus suureneb eelkõige </w:t>
      </w:r>
      <w:proofErr w:type="spellStart"/>
      <w:r w:rsidRPr="004D6CC4">
        <w:rPr>
          <w:color w:val="auto"/>
          <w:kern w:val="2"/>
        </w:rPr>
        <w:t>MKMile</w:t>
      </w:r>
      <w:proofErr w:type="spellEnd"/>
      <w:r w:rsidRPr="004D6CC4">
        <w:rPr>
          <w:color w:val="auto"/>
          <w:kern w:val="2"/>
        </w:rPr>
        <w:t>, EVK</w:t>
      </w:r>
      <w:r w:rsidR="00EF0401">
        <w:rPr>
          <w:color w:val="auto"/>
          <w:kern w:val="2"/>
        </w:rPr>
        <w:t>-</w:t>
      </w:r>
      <w:proofErr w:type="spellStart"/>
      <w:r w:rsidRPr="004D6CC4">
        <w:rPr>
          <w:color w:val="auto"/>
          <w:kern w:val="2"/>
        </w:rPr>
        <w:t>le</w:t>
      </w:r>
      <w:proofErr w:type="spellEnd"/>
      <w:r w:rsidRPr="004D6CC4">
        <w:rPr>
          <w:color w:val="auto"/>
          <w:kern w:val="2"/>
        </w:rPr>
        <w:t xml:space="preserve"> ja </w:t>
      </w:r>
      <w:proofErr w:type="spellStart"/>
      <w:r w:rsidRPr="004D6CC4">
        <w:rPr>
          <w:color w:val="auto"/>
          <w:kern w:val="2"/>
        </w:rPr>
        <w:t>TTJAle</w:t>
      </w:r>
      <w:proofErr w:type="spellEnd"/>
      <w:r w:rsidRPr="004D6CC4">
        <w:rPr>
          <w:color w:val="auto"/>
          <w:kern w:val="2"/>
        </w:rPr>
        <w:t xml:space="preserve"> lisanduvate ülesannete tõttu.</w:t>
      </w:r>
      <w:r>
        <w:rPr>
          <w:color w:val="auto"/>
          <w:kern w:val="2"/>
        </w:rPr>
        <w:t xml:space="preserve"> Lisaks </w:t>
      </w:r>
      <w:r w:rsidRPr="004D6CC4">
        <w:rPr>
          <w:color w:val="auto"/>
          <w:kern w:val="2"/>
        </w:rPr>
        <w:t xml:space="preserve">täidab HÄK </w:t>
      </w:r>
      <w:proofErr w:type="spellStart"/>
      <w:r w:rsidRPr="004D6CC4">
        <w:rPr>
          <w:color w:val="auto"/>
          <w:kern w:val="2"/>
        </w:rPr>
        <w:t>KRITi</w:t>
      </w:r>
      <w:proofErr w:type="spellEnd"/>
      <w:r w:rsidRPr="004D6CC4">
        <w:rPr>
          <w:color w:val="auto"/>
          <w:kern w:val="2"/>
        </w:rPr>
        <w:t xml:space="preserve"> kaudu üldise ja standardiseeritud teabe edastamise funktsiooni EVK poolt </w:t>
      </w:r>
      <w:r w:rsidR="00EF0401">
        <w:rPr>
          <w:color w:val="auto"/>
          <w:kern w:val="2"/>
        </w:rPr>
        <w:t>tagatud</w:t>
      </w:r>
      <w:r w:rsidRPr="004D6CC4">
        <w:rPr>
          <w:color w:val="auto"/>
          <w:kern w:val="2"/>
        </w:rPr>
        <w:t xml:space="preserve"> teabe alusel</w:t>
      </w:r>
      <w:r>
        <w:rPr>
          <w:color w:val="auto"/>
          <w:kern w:val="2"/>
        </w:rPr>
        <w:t xml:space="preserve"> siseturu hädaolukorra</w:t>
      </w:r>
      <w:del w:id="28" w:author="Merike Koppel - JUSTDIGI" w:date="2026-02-23T10:21:00Z" w16du:dateUtc="2026-02-23T08:21:00Z">
        <w:r w:rsidDel="00AF66B4">
          <w:rPr>
            <w:color w:val="auto"/>
            <w:kern w:val="2"/>
          </w:rPr>
          <w:delText xml:space="preserve"> </w:delText>
        </w:r>
      </w:del>
      <w:r w:rsidR="00EF0401">
        <w:rPr>
          <w:color w:val="auto"/>
          <w:kern w:val="2"/>
        </w:rPr>
        <w:t>režiimis</w:t>
      </w:r>
      <w:r w:rsidRPr="004D6CC4">
        <w:rPr>
          <w:color w:val="auto"/>
          <w:kern w:val="2"/>
        </w:rPr>
        <w:t>.</w:t>
      </w:r>
    </w:p>
    <w:p w14:paraId="46B471CB" w14:textId="77777777" w:rsidR="006715C7" w:rsidRPr="006715C7" w:rsidRDefault="006715C7" w:rsidP="00035745">
      <w:pPr>
        <w:pStyle w:val="Default"/>
        <w:jc w:val="both"/>
        <w:rPr>
          <w:i/>
          <w:iCs/>
          <w:color w:val="auto"/>
          <w:kern w:val="2"/>
        </w:rPr>
      </w:pPr>
    </w:p>
    <w:p w14:paraId="6FA07CC2" w14:textId="0EC782EF" w:rsidR="006715C7" w:rsidRDefault="006715C7" w:rsidP="00035745">
      <w:pPr>
        <w:pStyle w:val="Default"/>
        <w:jc w:val="both"/>
        <w:rPr>
          <w:i/>
          <w:iCs/>
          <w:color w:val="auto"/>
          <w:kern w:val="2"/>
        </w:rPr>
      </w:pPr>
      <w:r w:rsidRPr="006715C7">
        <w:rPr>
          <w:i/>
          <w:iCs/>
          <w:color w:val="auto"/>
          <w:kern w:val="2"/>
        </w:rPr>
        <w:t>MKM</w:t>
      </w:r>
      <w:r w:rsidR="0071405A">
        <w:rPr>
          <w:i/>
          <w:iCs/>
          <w:color w:val="auto"/>
          <w:kern w:val="2"/>
        </w:rPr>
        <w:t xml:space="preserve"> ja IMERA nõukoja</w:t>
      </w:r>
      <w:r w:rsidR="00EF0401">
        <w:rPr>
          <w:i/>
          <w:iCs/>
          <w:color w:val="auto"/>
          <w:kern w:val="2"/>
        </w:rPr>
        <w:t>s</w:t>
      </w:r>
      <w:r w:rsidR="0071405A">
        <w:rPr>
          <w:i/>
          <w:iCs/>
          <w:color w:val="auto"/>
          <w:kern w:val="2"/>
        </w:rPr>
        <w:t xml:space="preserve"> liikme</w:t>
      </w:r>
      <w:r w:rsidR="00867858">
        <w:rPr>
          <w:i/>
          <w:iCs/>
          <w:color w:val="auto"/>
          <w:kern w:val="2"/>
        </w:rPr>
        <w:t>li</w:t>
      </w:r>
      <w:r w:rsidR="0071405A">
        <w:rPr>
          <w:i/>
          <w:iCs/>
          <w:color w:val="auto"/>
          <w:kern w:val="2"/>
        </w:rPr>
        <w:t>sus</w:t>
      </w:r>
    </w:p>
    <w:p w14:paraId="633CDA40" w14:textId="77777777" w:rsidR="006715C7" w:rsidRDefault="006715C7" w:rsidP="00035745">
      <w:pPr>
        <w:pStyle w:val="Default"/>
        <w:jc w:val="both"/>
        <w:rPr>
          <w:i/>
          <w:iCs/>
          <w:color w:val="auto"/>
          <w:kern w:val="2"/>
        </w:rPr>
      </w:pPr>
    </w:p>
    <w:p w14:paraId="2E79B468" w14:textId="346018E2" w:rsidR="006715C7" w:rsidRDefault="006715C7" w:rsidP="006715C7">
      <w:pPr>
        <w:pStyle w:val="Default"/>
        <w:jc w:val="both"/>
        <w:rPr>
          <w:color w:val="auto"/>
          <w:kern w:val="2"/>
        </w:rPr>
      </w:pPr>
      <w:r w:rsidRPr="006715C7">
        <w:rPr>
          <w:color w:val="auto"/>
          <w:kern w:val="2"/>
        </w:rPr>
        <w:t xml:space="preserve">Eesti esindaja IMERA nõukojas ning tema asendusliige määratakse </w:t>
      </w:r>
      <w:proofErr w:type="spellStart"/>
      <w:r w:rsidRPr="006715C7">
        <w:rPr>
          <w:color w:val="auto"/>
          <w:kern w:val="2"/>
        </w:rPr>
        <w:t>MKMist</w:t>
      </w:r>
      <w:proofErr w:type="spellEnd"/>
      <w:r w:rsidRPr="006715C7">
        <w:rPr>
          <w:color w:val="auto"/>
          <w:kern w:val="2"/>
        </w:rPr>
        <w:t>, arvestades ministeeriumi</w:t>
      </w:r>
      <w:r w:rsidR="0031384D">
        <w:rPr>
          <w:color w:val="auto"/>
          <w:kern w:val="2"/>
        </w:rPr>
        <w:t xml:space="preserve"> vastutavat</w:t>
      </w:r>
      <w:r w:rsidRPr="006715C7">
        <w:rPr>
          <w:color w:val="auto"/>
          <w:kern w:val="2"/>
        </w:rPr>
        <w:t xml:space="preserve"> rolli IMERA rakendamisel.</w:t>
      </w:r>
    </w:p>
    <w:p w14:paraId="766854D3" w14:textId="77777777" w:rsidR="006715C7" w:rsidRDefault="006715C7" w:rsidP="006715C7">
      <w:pPr>
        <w:pStyle w:val="Default"/>
        <w:jc w:val="both"/>
        <w:rPr>
          <w:color w:val="auto"/>
          <w:kern w:val="2"/>
        </w:rPr>
      </w:pPr>
    </w:p>
    <w:p w14:paraId="411E9BD4" w14:textId="1C8A8554" w:rsidR="006715C7" w:rsidRPr="006715C7" w:rsidRDefault="006715C7" w:rsidP="006715C7">
      <w:pPr>
        <w:pStyle w:val="Default"/>
        <w:jc w:val="both"/>
        <w:rPr>
          <w:color w:val="auto"/>
          <w:kern w:val="2"/>
        </w:rPr>
      </w:pPr>
      <w:r w:rsidRPr="006715C7">
        <w:rPr>
          <w:color w:val="auto"/>
          <w:kern w:val="2"/>
        </w:rPr>
        <w:t xml:space="preserve">IMERA nõukoda koguneb </w:t>
      </w:r>
      <w:r w:rsidR="00CA3AE2">
        <w:rPr>
          <w:color w:val="auto"/>
          <w:kern w:val="2"/>
        </w:rPr>
        <w:t>vähemalt kolm korda aastas. V</w:t>
      </w:r>
      <w:r w:rsidRPr="006715C7">
        <w:rPr>
          <w:color w:val="auto"/>
          <w:kern w:val="2"/>
        </w:rPr>
        <w:t>alvsus- või siseturu hädaolukorra</w:t>
      </w:r>
      <w:del w:id="29" w:author="Merike Koppel - JUSTDIGI" w:date="2026-02-23T10:21:00Z" w16du:dateUtc="2026-02-23T08:21:00Z">
        <w:r w:rsidRPr="006715C7" w:rsidDel="00AF66B4">
          <w:rPr>
            <w:color w:val="auto"/>
            <w:kern w:val="2"/>
          </w:rPr>
          <w:delText xml:space="preserve"> </w:delText>
        </w:r>
      </w:del>
      <w:r w:rsidRPr="006715C7">
        <w:rPr>
          <w:color w:val="auto"/>
          <w:kern w:val="2"/>
        </w:rPr>
        <w:t>režiimi korral võib nõukoja töö muutuda sagedasemaks ja operatiivsemaks</w:t>
      </w:r>
      <w:r>
        <w:rPr>
          <w:color w:val="auto"/>
          <w:kern w:val="2"/>
        </w:rPr>
        <w:t>.</w:t>
      </w:r>
    </w:p>
    <w:p w14:paraId="024226B9" w14:textId="77777777" w:rsidR="006715C7" w:rsidRPr="006715C7" w:rsidRDefault="006715C7" w:rsidP="006715C7">
      <w:pPr>
        <w:pStyle w:val="Default"/>
        <w:jc w:val="both"/>
        <w:rPr>
          <w:color w:val="auto"/>
          <w:kern w:val="2"/>
        </w:rPr>
      </w:pPr>
    </w:p>
    <w:p w14:paraId="48E0EB0C" w14:textId="1DF4721F" w:rsidR="006715C7" w:rsidRPr="006715C7" w:rsidRDefault="006715C7" w:rsidP="006715C7">
      <w:pPr>
        <w:pStyle w:val="Default"/>
        <w:jc w:val="both"/>
        <w:rPr>
          <w:color w:val="auto"/>
          <w:kern w:val="2"/>
        </w:rPr>
      </w:pPr>
      <w:r>
        <w:rPr>
          <w:color w:val="auto"/>
          <w:kern w:val="2"/>
        </w:rPr>
        <w:t>T</w:t>
      </w:r>
      <w:r w:rsidRPr="006715C7">
        <w:rPr>
          <w:color w:val="auto"/>
          <w:kern w:val="2"/>
        </w:rPr>
        <w:t>ulevikus võib sõltuvalt konkreetse kriisi olemusest asendusliikmeks määrata ka teise kriisiolukorra seisukohast asjakohase ministeeriumi või riigiasutuse esindaja.</w:t>
      </w:r>
    </w:p>
    <w:p w14:paraId="0445ED8D" w14:textId="77777777" w:rsidR="005421A6" w:rsidRDefault="005421A6" w:rsidP="00035745">
      <w:pPr>
        <w:pStyle w:val="Default"/>
        <w:jc w:val="both"/>
        <w:rPr>
          <w:color w:val="auto"/>
          <w:kern w:val="2"/>
        </w:rPr>
      </w:pPr>
    </w:p>
    <w:p w14:paraId="7ED36486" w14:textId="4B62CE05" w:rsidR="005421A6" w:rsidRPr="004D6CC4" w:rsidRDefault="005421A6" w:rsidP="005421A6">
      <w:pPr>
        <w:pStyle w:val="Default"/>
        <w:jc w:val="both"/>
        <w:rPr>
          <w:i/>
          <w:iCs/>
          <w:color w:val="auto"/>
          <w:kern w:val="2"/>
        </w:rPr>
      </w:pPr>
      <w:r>
        <w:rPr>
          <w:i/>
          <w:iCs/>
          <w:color w:val="auto"/>
          <w:kern w:val="2"/>
        </w:rPr>
        <w:t>EVK</w:t>
      </w:r>
      <w:r w:rsidR="00867858">
        <w:rPr>
          <w:i/>
          <w:iCs/>
          <w:color w:val="auto"/>
          <w:kern w:val="2"/>
        </w:rPr>
        <w:t xml:space="preserve"> tegevused</w:t>
      </w:r>
      <w:r w:rsidR="0071405A">
        <w:rPr>
          <w:i/>
          <w:iCs/>
          <w:color w:val="auto"/>
          <w:kern w:val="2"/>
        </w:rPr>
        <w:t xml:space="preserve"> valmisoleku</w:t>
      </w:r>
      <w:r w:rsidR="00FD2BD8">
        <w:rPr>
          <w:i/>
          <w:iCs/>
          <w:color w:val="auto"/>
          <w:kern w:val="2"/>
        </w:rPr>
        <w:t>režiimis</w:t>
      </w:r>
    </w:p>
    <w:p w14:paraId="40AD74D1" w14:textId="77777777" w:rsidR="004D6CC4" w:rsidRPr="00035745" w:rsidRDefault="004D6CC4" w:rsidP="00035745">
      <w:pPr>
        <w:pStyle w:val="Default"/>
        <w:jc w:val="both"/>
        <w:rPr>
          <w:color w:val="auto"/>
          <w:kern w:val="2"/>
        </w:rPr>
      </w:pPr>
    </w:p>
    <w:p w14:paraId="0B0789EF" w14:textId="37982F06" w:rsidR="005421A6" w:rsidRDefault="005421A6" w:rsidP="004D6CC4">
      <w:pPr>
        <w:pStyle w:val="Default"/>
        <w:jc w:val="both"/>
        <w:rPr>
          <w:color w:val="auto"/>
          <w:kern w:val="2"/>
        </w:rPr>
      </w:pPr>
      <w:r w:rsidRPr="005421A6">
        <w:rPr>
          <w:color w:val="auto"/>
          <w:kern w:val="2"/>
        </w:rPr>
        <w:t xml:space="preserve">Valmisolekurežiimis on EVK rolliks </w:t>
      </w:r>
      <w:proofErr w:type="spellStart"/>
      <w:r w:rsidRPr="005421A6">
        <w:rPr>
          <w:color w:val="auto"/>
          <w:kern w:val="2"/>
        </w:rPr>
        <w:t>asutustevahelise</w:t>
      </w:r>
      <w:proofErr w:type="spellEnd"/>
      <w:r w:rsidRPr="005421A6">
        <w:rPr>
          <w:color w:val="auto"/>
          <w:kern w:val="2"/>
        </w:rPr>
        <w:t xml:space="preserve"> koostöö- ja teabevahetuskorra ülesehitamine ja hoidmine. Lisaks tagab EVK siseturu toimimist puudutava üldise olukorrateadlikkuse, sealhulgas julgeolekuohtude, majandusnäitajate, rahvatervisega seotud kriiside ja loodusõnnetuste kontekstis riskide analüüsimise. Nimetatu alusel teavitab EVK CLO rollis Komisjoni </w:t>
      </w:r>
      <w:proofErr w:type="spellStart"/>
      <w:r w:rsidRPr="004848E3">
        <w:rPr>
          <w:i/>
          <w:iCs/>
          <w:color w:val="auto"/>
          <w:kern w:val="2"/>
        </w:rPr>
        <w:t>ad</w:t>
      </w:r>
      <w:proofErr w:type="spellEnd"/>
      <w:r w:rsidRPr="004848E3">
        <w:rPr>
          <w:i/>
          <w:iCs/>
          <w:color w:val="auto"/>
          <w:kern w:val="2"/>
        </w:rPr>
        <w:t xml:space="preserve"> </w:t>
      </w:r>
      <w:proofErr w:type="spellStart"/>
      <w:r w:rsidRPr="004848E3">
        <w:rPr>
          <w:i/>
          <w:iCs/>
          <w:color w:val="auto"/>
          <w:kern w:val="2"/>
        </w:rPr>
        <w:t>hoc</w:t>
      </w:r>
      <w:proofErr w:type="spellEnd"/>
      <w:r w:rsidRPr="005421A6">
        <w:rPr>
          <w:color w:val="auto"/>
          <w:kern w:val="2"/>
        </w:rPr>
        <w:t xml:space="preserve"> juhtumitest, mis võivad mõjutada siseturu toimimist, omada piiriülest mõju või eskaleeruda siseturu kriisiks. EVK varasem kogemus tarneahelate ja riskide jälgimisel, eelkõige vedelkütuse valdkonnas, toetab nimetatud ülesannete täitmist.</w:t>
      </w:r>
    </w:p>
    <w:p w14:paraId="1DA8146F" w14:textId="77777777" w:rsidR="005421A6" w:rsidRDefault="005421A6" w:rsidP="004D6CC4">
      <w:pPr>
        <w:pStyle w:val="Default"/>
        <w:jc w:val="both"/>
        <w:rPr>
          <w:color w:val="auto"/>
          <w:kern w:val="2"/>
        </w:rPr>
      </w:pPr>
    </w:p>
    <w:p w14:paraId="246C5C2A" w14:textId="3B433DD6" w:rsidR="004D6CC4" w:rsidRDefault="004D6CC4" w:rsidP="004D6CC4">
      <w:pPr>
        <w:pStyle w:val="Default"/>
        <w:jc w:val="both"/>
        <w:rPr>
          <w:color w:val="auto"/>
          <w:kern w:val="2"/>
        </w:rPr>
      </w:pPr>
      <w:r w:rsidRPr="004D6CC4">
        <w:rPr>
          <w:color w:val="auto"/>
          <w:kern w:val="2"/>
        </w:rPr>
        <w:t>Lisaks hõlmab valmisolekurežiim kohustuslikku osalemist Komisjoni korraldatavatel koolitustel ja stressitestidel, võrgustikutööd teiste liikmesriikidega ning koostöö- ja teabevahetussuhete hoidmist ettevõtjate ja partnerasutustega.</w:t>
      </w:r>
    </w:p>
    <w:p w14:paraId="1D9CE315" w14:textId="77777777" w:rsidR="005421A6" w:rsidRDefault="005421A6" w:rsidP="004D6CC4">
      <w:pPr>
        <w:pStyle w:val="Default"/>
        <w:jc w:val="both"/>
        <w:rPr>
          <w:color w:val="auto"/>
          <w:kern w:val="2"/>
        </w:rPr>
      </w:pPr>
    </w:p>
    <w:p w14:paraId="3EB3609B" w14:textId="1A295399" w:rsidR="005421A6" w:rsidRPr="005421A6" w:rsidRDefault="0071405A" w:rsidP="004D6CC4">
      <w:pPr>
        <w:pStyle w:val="Default"/>
        <w:jc w:val="both"/>
        <w:rPr>
          <w:i/>
          <w:iCs/>
          <w:color w:val="auto"/>
          <w:kern w:val="2"/>
        </w:rPr>
      </w:pPr>
      <w:r>
        <w:rPr>
          <w:i/>
          <w:iCs/>
          <w:color w:val="auto"/>
          <w:kern w:val="2"/>
        </w:rPr>
        <w:t>Valvsusrežiimi s</w:t>
      </w:r>
      <w:r w:rsidR="005421A6" w:rsidRPr="005421A6">
        <w:rPr>
          <w:i/>
          <w:iCs/>
          <w:color w:val="auto"/>
          <w:kern w:val="2"/>
        </w:rPr>
        <w:t>eire: p</w:t>
      </w:r>
      <w:r w:rsidR="005421A6">
        <w:rPr>
          <w:i/>
          <w:iCs/>
          <w:color w:val="auto"/>
          <w:kern w:val="2"/>
        </w:rPr>
        <w:t>ä</w:t>
      </w:r>
      <w:r w:rsidR="005421A6" w:rsidRPr="005421A6">
        <w:rPr>
          <w:i/>
          <w:iCs/>
          <w:color w:val="auto"/>
          <w:kern w:val="2"/>
        </w:rPr>
        <w:t>devad asutused ja EVK</w:t>
      </w:r>
      <w:r w:rsidR="00867858">
        <w:rPr>
          <w:i/>
          <w:iCs/>
          <w:color w:val="auto"/>
          <w:kern w:val="2"/>
        </w:rPr>
        <w:t xml:space="preserve"> rollijaotus</w:t>
      </w:r>
    </w:p>
    <w:p w14:paraId="58765115" w14:textId="77777777" w:rsidR="004D6CC4" w:rsidRPr="004D6CC4" w:rsidRDefault="004D6CC4" w:rsidP="004D6CC4">
      <w:pPr>
        <w:pStyle w:val="Default"/>
        <w:jc w:val="both"/>
        <w:rPr>
          <w:color w:val="auto"/>
          <w:kern w:val="2"/>
        </w:rPr>
      </w:pPr>
    </w:p>
    <w:p w14:paraId="19ADCC3A" w14:textId="7FB049C2" w:rsidR="006715C7" w:rsidRDefault="00867858" w:rsidP="006715C7">
      <w:pPr>
        <w:pStyle w:val="Default"/>
        <w:jc w:val="both"/>
        <w:rPr>
          <w:color w:val="auto"/>
          <w:kern w:val="2"/>
        </w:rPr>
      </w:pPr>
      <w:r w:rsidRPr="00867858">
        <w:rPr>
          <w:color w:val="auto"/>
          <w:kern w:val="2"/>
        </w:rPr>
        <w:t>Valvsus- ja siseturu hädaolukorra</w:t>
      </w:r>
      <w:del w:id="30" w:author="Merike Koppel - JUSTDIGI" w:date="2026-02-23T10:21:00Z" w16du:dateUtc="2026-02-23T08:21:00Z">
        <w:r w:rsidRPr="00867858" w:rsidDel="00AF66B4">
          <w:rPr>
            <w:color w:val="auto"/>
            <w:kern w:val="2"/>
          </w:rPr>
          <w:delText xml:space="preserve"> </w:delText>
        </w:r>
      </w:del>
      <w:r w:rsidRPr="00867858">
        <w:rPr>
          <w:color w:val="auto"/>
          <w:kern w:val="2"/>
        </w:rPr>
        <w:t xml:space="preserve">režiimis toimub </w:t>
      </w:r>
      <w:r>
        <w:rPr>
          <w:color w:val="auto"/>
          <w:kern w:val="2"/>
        </w:rPr>
        <w:t xml:space="preserve">tarneahelate </w:t>
      </w:r>
      <w:r w:rsidRPr="00867858">
        <w:rPr>
          <w:color w:val="auto"/>
          <w:kern w:val="2"/>
        </w:rPr>
        <w:t xml:space="preserve">seireinfo edastamine pädevate asutuste poolt vastavalt </w:t>
      </w:r>
      <w:r w:rsidR="00642E2E">
        <w:rPr>
          <w:color w:val="auto"/>
          <w:kern w:val="2"/>
        </w:rPr>
        <w:t xml:space="preserve">Euroopa </w:t>
      </w:r>
      <w:r w:rsidRPr="00867858">
        <w:rPr>
          <w:color w:val="auto"/>
          <w:kern w:val="2"/>
        </w:rPr>
        <w:t xml:space="preserve">Nõukogu rakendusaktis sätestatud tehnilistele parameetritele. EVK roll on pädevate asutuste edastatud teabe koondamine, analüüsimine ja süstematiseerimine ning selle edastamine Komisjonile ja teistele liikmesriikidele </w:t>
      </w:r>
      <w:proofErr w:type="spellStart"/>
      <w:r w:rsidRPr="00867858">
        <w:rPr>
          <w:color w:val="auto"/>
          <w:kern w:val="2"/>
        </w:rPr>
        <w:t>ECMP</w:t>
      </w:r>
      <w:r>
        <w:rPr>
          <w:color w:val="auto"/>
          <w:kern w:val="2"/>
        </w:rPr>
        <w:t>i</w:t>
      </w:r>
      <w:proofErr w:type="spellEnd"/>
      <w:r w:rsidRPr="00867858">
        <w:rPr>
          <w:color w:val="auto"/>
          <w:kern w:val="2"/>
        </w:rPr>
        <w:t xml:space="preserve"> kaudu. Lisaks</w:t>
      </w:r>
      <w:r w:rsidR="00CA3AE2">
        <w:rPr>
          <w:color w:val="auto"/>
          <w:kern w:val="2"/>
        </w:rPr>
        <w:t xml:space="preserve"> </w:t>
      </w:r>
      <w:r w:rsidRPr="00867858">
        <w:rPr>
          <w:color w:val="auto"/>
          <w:kern w:val="2"/>
        </w:rPr>
        <w:t xml:space="preserve">vahendab </w:t>
      </w:r>
      <w:r w:rsidR="00CA3AE2">
        <w:rPr>
          <w:color w:val="auto"/>
          <w:kern w:val="2"/>
        </w:rPr>
        <w:t xml:space="preserve"> </w:t>
      </w:r>
      <w:r w:rsidRPr="00867858">
        <w:rPr>
          <w:color w:val="auto"/>
          <w:kern w:val="2"/>
        </w:rPr>
        <w:t>EVK</w:t>
      </w:r>
      <w:r w:rsidR="00CA3AE2">
        <w:rPr>
          <w:color w:val="auto"/>
          <w:kern w:val="2"/>
        </w:rPr>
        <w:t xml:space="preserve"> vajaduse korral</w:t>
      </w:r>
      <w:r w:rsidRPr="00867858">
        <w:rPr>
          <w:color w:val="auto"/>
          <w:kern w:val="2"/>
        </w:rPr>
        <w:t xml:space="preserve"> koostöös pädevate asutustega ettevõtjatele suunatud vabatahtlikke teabepäringuid.</w:t>
      </w:r>
    </w:p>
    <w:p w14:paraId="0120F3E4" w14:textId="77777777" w:rsidR="00867858" w:rsidRDefault="00867858" w:rsidP="006715C7">
      <w:pPr>
        <w:pStyle w:val="Default"/>
        <w:jc w:val="both"/>
        <w:rPr>
          <w:color w:val="auto"/>
          <w:kern w:val="2"/>
        </w:rPr>
      </w:pPr>
    </w:p>
    <w:p w14:paraId="6B62670E" w14:textId="12933FD8" w:rsidR="005421A6" w:rsidRPr="0036352E" w:rsidRDefault="006715C7" w:rsidP="006715C7">
      <w:pPr>
        <w:pStyle w:val="Default"/>
        <w:jc w:val="both"/>
        <w:rPr>
          <w:kern w:val="2"/>
        </w:rPr>
      </w:pPr>
      <w:r w:rsidRPr="006715C7">
        <w:rPr>
          <w:color w:val="auto"/>
          <w:kern w:val="2"/>
        </w:rPr>
        <w:t>Seire</w:t>
      </w:r>
      <w:r w:rsidR="00867858">
        <w:rPr>
          <w:color w:val="auto"/>
          <w:kern w:val="2"/>
        </w:rPr>
        <w:t xml:space="preserve">näitajad võivad hõlmata </w:t>
      </w:r>
      <w:r w:rsidRPr="006715C7">
        <w:rPr>
          <w:color w:val="auto"/>
          <w:kern w:val="2"/>
        </w:rPr>
        <w:t>kriitilise tähtsusega või kriisi seisukohast oluliste kaupade ja teenuste kättesaadavust mõjutavatele teguritele (v</w:t>
      </w:r>
      <w:r w:rsidR="0031384D">
        <w:rPr>
          <w:color w:val="auto"/>
          <w:kern w:val="2"/>
        </w:rPr>
        <w:t>astavalt</w:t>
      </w:r>
      <w:r w:rsidRPr="006715C7">
        <w:rPr>
          <w:color w:val="auto"/>
          <w:kern w:val="2"/>
        </w:rPr>
        <w:t xml:space="preserve"> IMERA p</w:t>
      </w:r>
      <w:r w:rsidR="0031384D">
        <w:rPr>
          <w:color w:val="auto"/>
          <w:kern w:val="2"/>
        </w:rPr>
        <w:t>õhjenduspunktile 37</w:t>
      </w:r>
      <w:r w:rsidRPr="006715C7">
        <w:rPr>
          <w:color w:val="auto"/>
          <w:kern w:val="2"/>
        </w:rPr>
        <w:t>), sealhulga</w:t>
      </w:r>
      <w:r w:rsidR="0031384D">
        <w:rPr>
          <w:color w:val="auto"/>
          <w:kern w:val="2"/>
        </w:rPr>
        <w:t>s</w:t>
      </w:r>
      <w:r w:rsidR="005421A6" w:rsidRPr="0036352E">
        <w:rPr>
          <w:kern w:val="2"/>
        </w:rPr>
        <w:t>:</w:t>
      </w:r>
    </w:p>
    <w:p w14:paraId="39187D65" w14:textId="77777777" w:rsidR="005421A6" w:rsidRPr="0036352E" w:rsidRDefault="005421A6" w:rsidP="005421A6">
      <w:pPr>
        <w:pStyle w:val="Default"/>
        <w:jc w:val="both"/>
        <w:rPr>
          <w:kern w:val="2"/>
        </w:rPr>
      </w:pPr>
    </w:p>
    <w:p w14:paraId="7B8F6886" w14:textId="77777777" w:rsidR="005421A6" w:rsidRPr="00CA3AE2" w:rsidRDefault="005421A6" w:rsidP="005421A6">
      <w:pPr>
        <w:pStyle w:val="Default"/>
        <w:jc w:val="both"/>
        <w:rPr>
          <w:i/>
          <w:iCs/>
          <w:kern w:val="2"/>
        </w:rPr>
      </w:pPr>
      <w:r w:rsidRPr="0036352E">
        <w:rPr>
          <w:kern w:val="2"/>
        </w:rPr>
        <w:t xml:space="preserve">• </w:t>
      </w:r>
      <w:r w:rsidRPr="00CA3AE2">
        <w:rPr>
          <w:i/>
          <w:iCs/>
          <w:kern w:val="2"/>
        </w:rPr>
        <w:t>teabele tootmisvõimsuste kohta;</w:t>
      </w:r>
    </w:p>
    <w:p w14:paraId="47A9DEE8" w14:textId="77777777" w:rsidR="005421A6" w:rsidRPr="00CA3AE2" w:rsidRDefault="005421A6" w:rsidP="005421A6">
      <w:pPr>
        <w:pStyle w:val="Default"/>
        <w:jc w:val="both"/>
        <w:rPr>
          <w:i/>
          <w:iCs/>
          <w:kern w:val="2"/>
        </w:rPr>
      </w:pPr>
      <w:r w:rsidRPr="00CA3AE2">
        <w:rPr>
          <w:i/>
          <w:iCs/>
          <w:kern w:val="2"/>
        </w:rPr>
        <w:t>• teabele vajaliku tööjõu kättesaadavuse kohta;</w:t>
      </w:r>
    </w:p>
    <w:p w14:paraId="5AD9386E" w14:textId="77777777" w:rsidR="005421A6" w:rsidRPr="00CA3AE2" w:rsidRDefault="005421A6" w:rsidP="005421A6">
      <w:pPr>
        <w:pStyle w:val="Default"/>
        <w:jc w:val="both"/>
        <w:rPr>
          <w:i/>
          <w:iCs/>
          <w:kern w:val="2"/>
        </w:rPr>
      </w:pPr>
      <w:r w:rsidRPr="00CA3AE2">
        <w:rPr>
          <w:i/>
          <w:iCs/>
          <w:kern w:val="2"/>
        </w:rPr>
        <w:t>• andmetele varude kohta;</w:t>
      </w:r>
    </w:p>
    <w:p w14:paraId="5A56BF1B" w14:textId="77777777" w:rsidR="005421A6" w:rsidRPr="00CA3AE2" w:rsidRDefault="005421A6" w:rsidP="005421A6">
      <w:pPr>
        <w:pStyle w:val="Default"/>
        <w:jc w:val="both"/>
        <w:rPr>
          <w:i/>
          <w:iCs/>
          <w:kern w:val="2"/>
        </w:rPr>
      </w:pPr>
      <w:r w:rsidRPr="00CA3AE2">
        <w:rPr>
          <w:i/>
          <w:iCs/>
          <w:kern w:val="2"/>
        </w:rPr>
        <w:t>• teabele tarnijate ja teenuseosutajate võimalike piirangute kohta;</w:t>
      </w:r>
    </w:p>
    <w:p w14:paraId="4CEE6545" w14:textId="77777777" w:rsidR="005421A6" w:rsidRPr="00CA3AE2" w:rsidRDefault="005421A6" w:rsidP="005421A6">
      <w:pPr>
        <w:pStyle w:val="Default"/>
        <w:jc w:val="both"/>
        <w:rPr>
          <w:i/>
          <w:iCs/>
          <w:kern w:val="2"/>
        </w:rPr>
      </w:pPr>
      <w:r w:rsidRPr="00CA3AE2">
        <w:rPr>
          <w:i/>
          <w:iCs/>
          <w:kern w:val="2"/>
        </w:rPr>
        <w:t>• teabele mitmekesistamise ja asendamise võimaluste kohta;</w:t>
      </w:r>
    </w:p>
    <w:p w14:paraId="70AFE892" w14:textId="77777777" w:rsidR="005421A6" w:rsidRPr="00CA3AE2" w:rsidRDefault="005421A6" w:rsidP="005421A6">
      <w:pPr>
        <w:pStyle w:val="Default"/>
        <w:jc w:val="both"/>
        <w:rPr>
          <w:i/>
          <w:iCs/>
          <w:kern w:val="2"/>
        </w:rPr>
      </w:pPr>
      <w:r w:rsidRPr="00CA3AE2">
        <w:rPr>
          <w:i/>
          <w:iCs/>
          <w:kern w:val="2"/>
        </w:rPr>
        <w:t>• teabele nõudluse tingimuste ja võimalike kitsaskohtade kohta;</w:t>
      </w:r>
    </w:p>
    <w:p w14:paraId="277A2772" w14:textId="77777777" w:rsidR="005421A6" w:rsidRPr="0036352E" w:rsidRDefault="005421A6" w:rsidP="005421A6">
      <w:pPr>
        <w:pStyle w:val="Default"/>
        <w:jc w:val="both"/>
        <w:rPr>
          <w:kern w:val="2"/>
        </w:rPr>
      </w:pPr>
      <w:r w:rsidRPr="00CA3AE2">
        <w:rPr>
          <w:i/>
          <w:iCs/>
          <w:kern w:val="2"/>
        </w:rPr>
        <w:t>• teabele kriisi seisukohast olulise tööjõu kättesaadavuse ning isikute vaba liikumist mõjutavate piirangute kohta, sealhulgas töötajate, teenuseosutajate ja muude tarneahelates osalevate isikute liikumisega seotud takistuste kohta</w:t>
      </w:r>
      <w:r w:rsidRPr="0036352E">
        <w:rPr>
          <w:kern w:val="2"/>
        </w:rPr>
        <w:t>.</w:t>
      </w:r>
    </w:p>
    <w:p w14:paraId="14480461" w14:textId="77777777" w:rsidR="005421A6" w:rsidRPr="0036352E" w:rsidRDefault="005421A6" w:rsidP="005421A6">
      <w:pPr>
        <w:pStyle w:val="Default"/>
        <w:jc w:val="both"/>
        <w:rPr>
          <w:kern w:val="2"/>
        </w:rPr>
      </w:pPr>
    </w:p>
    <w:p w14:paraId="740C9B51" w14:textId="181CD798" w:rsidR="006715C7" w:rsidRDefault="00867858" w:rsidP="00867858">
      <w:pPr>
        <w:pStyle w:val="Default"/>
        <w:jc w:val="both"/>
        <w:rPr>
          <w:kern w:val="2"/>
        </w:rPr>
      </w:pPr>
      <w:r w:rsidRPr="00867858">
        <w:rPr>
          <w:kern w:val="2"/>
        </w:rPr>
        <w:t xml:space="preserve">Koostöö pädevate asutustega tugineb </w:t>
      </w:r>
      <w:r>
        <w:rPr>
          <w:kern w:val="2"/>
        </w:rPr>
        <w:t>valvsus- ja siseturu hädaolukorra</w:t>
      </w:r>
      <w:del w:id="31" w:author="Merike Koppel - JUSTDIGI" w:date="2026-02-23T10:21:00Z" w16du:dateUtc="2026-02-23T08:21:00Z">
        <w:r w:rsidDel="00AF66B4">
          <w:rPr>
            <w:kern w:val="2"/>
          </w:rPr>
          <w:delText xml:space="preserve"> </w:delText>
        </w:r>
      </w:del>
      <w:r>
        <w:rPr>
          <w:kern w:val="2"/>
        </w:rPr>
        <w:t xml:space="preserve">režiimi </w:t>
      </w:r>
      <w:r w:rsidRPr="00867858">
        <w:rPr>
          <w:kern w:val="2"/>
        </w:rPr>
        <w:t>seire kontekstis eelkõige tavapärastele koostöösuhetele ning põhineb esmajoones olemasolevatel andmetel. IMERA raamistiku rakendamine Eestis ei näe pädevatele asutustele ette uusi püsivaid ega regulaarseid seirekohustusi</w:t>
      </w:r>
      <w:r>
        <w:rPr>
          <w:kern w:val="2"/>
        </w:rPr>
        <w:t xml:space="preserve">. </w:t>
      </w:r>
      <w:r w:rsidR="00711BF7" w:rsidRPr="00711BF7">
        <w:rPr>
          <w:kern w:val="2"/>
        </w:rPr>
        <w:t>Seire raames edastatav teave esitatakse üldjuhul isikustamata ja agregeeritud kujul, välja arvatud juhul, kui osutub vältimatuks MTA valduses oleva maksusaladust sisaldava teabe kasutamine (näiteks juhul, kui Nõukogu rakendusaktiga sätestatakse konkreetse ettevõtja tarneahela seire).</w:t>
      </w:r>
      <w:r w:rsidRPr="00867858">
        <w:rPr>
          <w:kern w:val="2"/>
        </w:rPr>
        <w:t xml:space="preserve"> Andmete edastamise sagedus ja ulatus määratakse kindlaks Nõukogu rakendusaktis sätestatud seire tehniliste parameetrite alusel. Ettevõtjatele esitatakse teabe vabatahtliku esitamise taotlusi üksnes juhul, kui olemasolevatest andmetest ei piisa seireülesande täitmiseks.</w:t>
      </w:r>
    </w:p>
    <w:p w14:paraId="6DFF031F" w14:textId="77777777" w:rsidR="004522F2" w:rsidRDefault="004522F2" w:rsidP="003C2ABB">
      <w:pPr>
        <w:pStyle w:val="Default"/>
        <w:jc w:val="both"/>
        <w:rPr>
          <w:color w:val="auto"/>
          <w:kern w:val="2"/>
        </w:rPr>
      </w:pPr>
    </w:p>
    <w:p w14:paraId="7FA6E880" w14:textId="3161DA17" w:rsidR="001156F7" w:rsidRDefault="006715C7" w:rsidP="003C2ABB">
      <w:pPr>
        <w:pStyle w:val="Default"/>
        <w:jc w:val="both"/>
        <w:rPr>
          <w:kern w:val="2"/>
        </w:rPr>
      </w:pPr>
      <w:r w:rsidRPr="006715C7">
        <w:rPr>
          <w:kern w:val="2"/>
        </w:rPr>
        <w:t xml:space="preserve">Püsivat ööpäevaringset valmisolekut </w:t>
      </w:r>
      <w:proofErr w:type="spellStart"/>
      <w:r w:rsidRPr="006715C7">
        <w:rPr>
          <w:kern w:val="2"/>
        </w:rPr>
        <w:t>EVKlt</w:t>
      </w:r>
      <w:proofErr w:type="spellEnd"/>
      <w:r w:rsidRPr="006715C7">
        <w:rPr>
          <w:kern w:val="2"/>
        </w:rPr>
        <w:t xml:space="preserve"> </w:t>
      </w:r>
      <w:r w:rsidR="00867858">
        <w:rPr>
          <w:kern w:val="2"/>
        </w:rPr>
        <w:t>valvsus- ega siseturu hädaolukorra</w:t>
      </w:r>
      <w:del w:id="32" w:author="Merike Koppel - JUSTDIGI" w:date="2026-02-23T10:21:00Z" w16du:dateUtc="2026-02-23T08:21:00Z">
        <w:r w:rsidR="00867858" w:rsidDel="00AF66B4">
          <w:rPr>
            <w:kern w:val="2"/>
          </w:rPr>
          <w:delText xml:space="preserve"> </w:delText>
        </w:r>
      </w:del>
      <w:r w:rsidR="00867858">
        <w:rPr>
          <w:kern w:val="2"/>
        </w:rPr>
        <w:t xml:space="preserve">režiimis </w:t>
      </w:r>
      <w:r w:rsidRPr="006715C7">
        <w:rPr>
          <w:kern w:val="2"/>
        </w:rPr>
        <w:t xml:space="preserve">ei looda, kuna 24/7 valmisoleku ja reageerimisvõimekuse tagamine on IMERA määruse kohaselt </w:t>
      </w:r>
      <w:r w:rsidR="00CA3AE2">
        <w:rPr>
          <w:kern w:val="2"/>
        </w:rPr>
        <w:t xml:space="preserve">ainult </w:t>
      </w:r>
      <w:r w:rsidRPr="006715C7">
        <w:rPr>
          <w:kern w:val="2"/>
        </w:rPr>
        <w:t>soovituslik (</w:t>
      </w:r>
      <w:r>
        <w:rPr>
          <w:kern w:val="2"/>
        </w:rPr>
        <w:t>IMERA põhjenduspunkt 27</w:t>
      </w:r>
      <w:r w:rsidRPr="006715C7">
        <w:rPr>
          <w:kern w:val="2"/>
        </w:rPr>
        <w:t>).</w:t>
      </w:r>
    </w:p>
    <w:p w14:paraId="6F9EF11D" w14:textId="77777777" w:rsidR="006715C7" w:rsidRDefault="006715C7" w:rsidP="003C2ABB">
      <w:pPr>
        <w:pStyle w:val="Default"/>
        <w:jc w:val="both"/>
        <w:rPr>
          <w:kern w:val="2"/>
        </w:rPr>
      </w:pPr>
    </w:p>
    <w:p w14:paraId="4BBA7260" w14:textId="6017A756" w:rsidR="006715C7" w:rsidRPr="006715C7" w:rsidRDefault="0071405A" w:rsidP="003C2ABB">
      <w:pPr>
        <w:pStyle w:val="Default"/>
        <w:jc w:val="both"/>
        <w:rPr>
          <w:i/>
          <w:iCs/>
          <w:kern w:val="2"/>
        </w:rPr>
      </w:pPr>
      <w:r>
        <w:rPr>
          <w:i/>
          <w:iCs/>
          <w:kern w:val="2"/>
        </w:rPr>
        <w:t xml:space="preserve">Siseturu </w:t>
      </w:r>
      <w:r w:rsidR="00FD2BD8">
        <w:rPr>
          <w:i/>
          <w:iCs/>
          <w:kern w:val="2"/>
        </w:rPr>
        <w:t>hädaolukorra</w:t>
      </w:r>
      <w:del w:id="33" w:author="Merike Koppel - JUSTDIGI" w:date="2026-02-23T10:21:00Z" w16du:dateUtc="2026-02-23T08:21:00Z">
        <w:r w:rsidR="00FD2BD8" w:rsidDel="00AF66B4">
          <w:rPr>
            <w:i/>
            <w:iCs/>
            <w:kern w:val="2"/>
          </w:rPr>
          <w:delText xml:space="preserve"> </w:delText>
        </w:r>
      </w:del>
      <w:r w:rsidR="00FD2BD8">
        <w:rPr>
          <w:i/>
          <w:iCs/>
          <w:kern w:val="2"/>
        </w:rPr>
        <w:t>režiim: EVK. HÄK, TTJA</w:t>
      </w:r>
    </w:p>
    <w:p w14:paraId="79C62DE9" w14:textId="77777777" w:rsidR="006715C7" w:rsidRDefault="006715C7" w:rsidP="003C2ABB">
      <w:pPr>
        <w:pStyle w:val="Default"/>
        <w:jc w:val="both"/>
        <w:rPr>
          <w:kern w:val="2"/>
        </w:rPr>
      </w:pPr>
    </w:p>
    <w:p w14:paraId="69E39F8A" w14:textId="3B153113" w:rsidR="00465B86" w:rsidRPr="006715C7" w:rsidRDefault="00465B86" w:rsidP="00155BFB">
      <w:pPr>
        <w:pStyle w:val="Default"/>
        <w:jc w:val="both"/>
      </w:pPr>
      <w:r w:rsidRPr="00465B86">
        <w:rPr>
          <w:color w:val="auto"/>
          <w:kern w:val="2"/>
        </w:rPr>
        <w:t>SPC rollis koondab EVK siseturu hädaolukorrarežiimi ajal kriis.ee veebilehele ettevõtjatele ja kodanikele suunatud asjakohase teabe riiklike kriisimeetmete ja menetluste kohta eesti ja inglise keeles, arvestades piiriüleste kasutajate teabevajadust</w:t>
      </w:r>
      <w:r w:rsidR="00826B22">
        <w:rPr>
          <w:color w:val="auto"/>
          <w:kern w:val="2"/>
        </w:rPr>
        <w:t xml:space="preserve">, lähtudes IMERA artikli 24 nõuetest. </w:t>
      </w:r>
      <w:r w:rsidR="00867858" w:rsidRPr="00867858">
        <w:rPr>
          <w:color w:val="auto"/>
          <w:kern w:val="2"/>
        </w:rPr>
        <w:t xml:space="preserve">Vajaduse korral abistab EVK </w:t>
      </w:r>
      <w:proofErr w:type="spellStart"/>
      <w:r w:rsidR="00867858" w:rsidRPr="00867858">
        <w:rPr>
          <w:color w:val="auto"/>
          <w:kern w:val="2"/>
        </w:rPr>
        <w:t>pöördujaid</w:t>
      </w:r>
      <w:proofErr w:type="spellEnd"/>
      <w:r w:rsidR="00867858" w:rsidRPr="00867858">
        <w:rPr>
          <w:color w:val="auto"/>
          <w:kern w:val="2"/>
        </w:rPr>
        <w:t xml:space="preserve"> menetluste lõpuleviimisel ning asjakohaste vormide täitmisel</w:t>
      </w:r>
      <w:r w:rsidR="00867858">
        <w:rPr>
          <w:color w:val="auto"/>
          <w:kern w:val="2"/>
        </w:rPr>
        <w:t xml:space="preserve">. </w:t>
      </w:r>
      <w:r w:rsidRPr="00465B86">
        <w:rPr>
          <w:color w:val="auto"/>
          <w:kern w:val="2"/>
        </w:rPr>
        <w:t>EVK ei tõlgi õigusakte – ametlike tõlgete korraldamise eest vastutavad vastavad pädevad asutused.</w:t>
      </w:r>
    </w:p>
    <w:p w14:paraId="42ED3AB6" w14:textId="1BF6E609" w:rsidR="00E13663" w:rsidRDefault="00D701C9" w:rsidP="00155BFB">
      <w:pPr>
        <w:pStyle w:val="Default"/>
        <w:jc w:val="both"/>
        <w:rPr>
          <w:color w:val="auto"/>
          <w:kern w:val="2"/>
        </w:rPr>
      </w:pPr>
      <w:r>
        <w:rPr>
          <w:color w:val="auto"/>
          <w:kern w:val="2"/>
        </w:rPr>
        <w:t xml:space="preserve"> </w:t>
      </w:r>
    </w:p>
    <w:p w14:paraId="6AF1E7D9" w14:textId="566DA7C3" w:rsidR="00155BFB" w:rsidRDefault="00E22C73" w:rsidP="00155BFB">
      <w:pPr>
        <w:pStyle w:val="Default"/>
        <w:jc w:val="both"/>
        <w:rPr>
          <w:color w:val="auto"/>
          <w:kern w:val="2"/>
        </w:rPr>
      </w:pPr>
      <w:r w:rsidRPr="00E22C73">
        <w:rPr>
          <w:color w:val="auto"/>
          <w:kern w:val="2"/>
        </w:rPr>
        <w:t xml:space="preserve">Teabe edastamise üheks kanaliks on samuti </w:t>
      </w:r>
      <w:proofErr w:type="spellStart"/>
      <w:r w:rsidRPr="00E22C73">
        <w:rPr>
          <w:color w:val="auto"/>
          <w:kern w:val="2"/>
        </w:rPr>
        <w:t>HÄK</w:t>
      </w:r>
      <w:r w:rsidR="008A62DC">
        <w:rPr>
          <w:color w:val="auto"/>
          <w:kern w:val="2"/>
        </w:rPr>
        <w:t>i</w:t>
      </w:r>
      <w:proofErr w:type="spellEnd"/>
      <w:r w:rsidRPr="00E22C73">
        <w:rPr>
          <w:color w:val="auto"/>
          <w:kern w:val="2"/>
        </w:rPr>
        <w:t xml:space="preserve"> juhitav riiklik kriisiinfotelefon (KRIT), mille kaudu edastatakse </w:t>
      </w:r>
      <w:r w:rsidR="004522F2">
        <w:rPr>
          <w:color w:val="auto"/>
          <w:kern w:val="2"/>
        </w:rPr>
        <w:t>ettevõtjatele ja kodanikele</w:t>
      </w:r>
      <w:r w:rsidRPr="00E22C73">
        <w:rPr>
          <w:color w:val="auto"/>
          <w:kern w:val="2"/>
        </w:rPr>
        <w:t xml:space="preserve"> üldist ja standardiseeritud teavet kehtivate riiklike kriisimeetmete kohta. EVK roll on seejuures tagada </w:t>
      </w:r>
      <w:proofErr w:type="spellStart"/>
      <w:r w:rsidRPr="00E22C73">
        <w:rPr>
          <w:color w:val="auto"/>
          <w:kern w:val="2"/>
        </w:rPr>
        <w:t>HÄKile</w:t>
      </w:r>
      <w:proofErr w:type="spellEnd"/>
      <w:r w:rsidRPr="00E22C73">
        <w:rPr>
          <w:color w:val="auto"/>
          <w:kern w:val="2"/>
        </w:rPr>
        <w:t xml:space="preserve"> ajakohane ja usaldusväärne teave. </w:t>
      </w:r>
      <w:r w:rsidR="007517FC" w:rsidRPr="00361590">
        <w:t>HÄK ei vastuta kriisimeetmete tõlgendamise ega pädevate asutustega suhtlemise eest</w:t>
      </w:r>
      <w:r w:rsidR="007517FC">
        <w:rPr>
          <w:color w:val="auto"/>
          <w:kern w:val="2"/>
        </w:rPr>
        <w:t xml:space="preserve">. </w:t>
      </w:r>
      <w:r w:rsidRPr="00E22C73">
        <w:rPr>
          <w:color w:val="auto"/>
          <w:kern w:val="2"/>
        </w:rPr>
        <w:t xml:space="preserve">Individuaalsete ja keerukamate päringute korral suunatakse </w:t>
      </w:r>
      <w:proofErr w:type="spellStart"/>
      <w:r w:rsidRPr="00E22C73">
        <w:rPr>
          <w:color w:val="auto"/>
          <w:kern w:val="2"/>
        </w:rPr>
        <w:t>pöördujad</w:t>
      </w:r>
      <w:proofErr w:type="spellEnd"/>
      <w:r w:rsidRPr="00E22C73">
        <w:rPr>
          <w:color w:val="auto"/>
          <w:kern w:val="2"/>
        </w:rPr>
        <w:t xml:space="preserve"> EVK poole, kes vajaduse korral kaasab pädevad asutused ning vahendab saadud teabe </w:t>
      </w:r>
      <w:proofErr w:type="spellStart"/>
      <w:r w:rsidRPr="00E22C73">
        <w:rPr>
          <w:color w:val="auto"/>
          <w:kern w:val="2"/>
        </w:rPr>
        <w:t>pöördujale</w:t>
      </w:r>
      <w:proofErr w:type="spellEnd"/>
      <w:r w:rsidR="00541A27" w:rsidRPr="00541A27">
        <w:rPr>
          <w:color w:val="auto"/>
          <w:kern w:val="2"/>
        </w:rPr>
        <w:t>.</w:t>
      </w:r>
    </w:p>
    <w:p w14:paraId="63053A05" w14:textId="77777777" w:rsidR="004D6CC4" w:rsidRDefault="004D6CC4" w:rsidP="00155BFB">
      <w:pPr>
        <w:pStyle w:val="Default"/>
        <w:jc w:val="both"/>
        <w:rPr>
          <w:color w:val="auto"/>
          <w:kern w:val="2"/>
        </w:rPr>
      </w:pPr>
    </w:p>
    <w:p w14:paraId="1B08A9AF" w14:textId="5F6237EA" w:rsidR="00826B22" w:rsidRDefault="00826B22" w:rsidP="00155BFB">
      <w:pPr>
        <w:pStyle w:val="Default"/>
        <w:jc w:val="both"/>
      </w:pPr>
      <w:r w:rsidRPr="00EA0F84">
        <w:t xml:space="preserve">Kui piiriülese sihtrühma esindaja pöördub </w:t>
      </w:r>
      <w:proofErr w:type="spellStart"/>
      <w:r w:rsidRPr="00EA0F84">
        <w:t>KRITi</w:t>
      </w:r>
      <w:proofErr w:type="spellEnd"/>
      <w:r w:rsidRPr="00EA0F84">
        <w:t xml:space="preserve"> poole teabe saamiseks Eestis kehtivate kriisimeetmete kohta, </w:t>
      </w:r>
      <w:r w:rsidRPr="00826B22">
        <w:t xml:space="preserve">edastab HÄK võrdselt kohalike </w:t>
      </w:r>
      <w:proofErr w:type="spellStart"/>
      <w:r w:rsidRPr="00826B22">
        <w:t>pöördujatega</w:t>
      </w:r>
      <w:proofErr w:type="spellEnd"/>
      <w:r w:rsidRPr="00826B22">
        <w:t xml:space="preserve"> standardiseeritud teavet ning suunab vajaduse korral </w:t>
      </w:r>
      <w:proofErr w:type="spellStart"/>
      <w:r w:rsidRPr="00826B22">
        <w:t>pöörduja</w:t>
      </w:r>
      <w:proofErr w:type="spellEnd"/>
      <w:r w:rsidRPr="00826B22">
        <w:t xml:space="preserve"> kas kriis.ee veebilehele või otse EVK poole</w:t>
      </w:r>
      <w:r w:rsidRPr="00EA0F84">
        <w:t>.</w:t>
      </w:r>
    </w:p>
    <w:p w14:paraId="422C41AC" w14:textId="77777777" w:rsidR="00584276" w:rsidRDefault="00584276" w:rsidP="00C904AC">
      <w:pPr>
        <w:pStyle w:val="Default"/>
        <w:jc w:val="both"/>
        <w:rPr>
          <w:color w:val="auto"/>
          <w:kern w:val="2"/>
        </w:rPr>
      </w:pPr>
    </w:p>
    <w:p w14:paraId="365D12DD" w14:textId="044BACC9" w:rsidR="0079187A" w:rsidRDefault="00790629" w:rsidP="190A2A4C">
      <w:pPr>
        <w:pStyle w:val="Default"/>
        <w:jc w:val="both"/>
        <w:rPr>
          <w:color w:val="auto"/>
          <w:kern w:val="2"/>
        </w:rPr>
      </w:pPr>
      <w:r w:rsidRPr="00790629">
        <w:rPr>
          <w:color w:val="auto"/>
          <w:kern w:val="2"/>
        </w:rPr>
        <w:t xml:space="preserve">TTJA tagab, et kriisi seisukohast olulisteks ning vastavushindamise erandi alusel turule lastud toodete ohutus vastaks tavapärase menetluse tasemele ning teeb vajaduse korral koostööd teiste liikmesriikide turujärelevalveasutuste ja </w:t>
      </w:r>
      <w:r>
        <w:rPr>
          <w:color w:val="auto"/>
          <w:kern w:val="2"/>
        </w:rPr>
        <w:t>k</w:t>
      </w:r>
      <w:r w:rsidRPr="00790629">
        <w:rPr>
          <w:color w:val="auto"/>
          <w:kern w:val="2"/>
        </w:rPr>
        <w:t>omisjoniga.</w:t>
      </w:r>
    </w:p>
    <w:p w14:paraId="314A2A75" w14:textId="77777777" w:rsidR="00D030D4" w:rsidRDefault="00D030D4" w:rsidP="190A2A4C">
      <w:pPr>
        <w:pStyle w:val="Default"/>
        <w:jc w:val="both"/>
        <w:rPr>
          <w:color w:val="auto"/>
          <w:kern w:val="2"/>
        </w:rPr>
      </w:pPr>
    </w:p>
    <w:p w14:paraId="401B4EBB" w14:textId="02BFF977" w:rsidR="00AF5E2B" w:rsidRPr="000939F9" w:rsidRDefault="000939F9" w:rsidP="000939F9">
      <w:pPr>
        <w:pStyle w:val="Pealkiri2"/>
        <w:rPr>
          <w:rFonts w:ascii="Times New Roman" w:hAnsi="Times New Roman" w:cs="Times New Roman"/>
          <w:b/>
          <w:bCs/>
          <w:color w:val="auto"/>
          <w:sz w:val="24"/>
          <w:szCs w:val="24"/>
        </w:rPr>
      </w:pPr>
      <w:r w:rsidRPr="000939F9">
        <w:rPr>
          <w:rFonts w:ascii="Times New Roman" w:hAnsi="Times New Roman" w:cs="Times New Roman"/>
          <w:b/>
          <w:bCs/>
          <w:color w:val="auto"/>
          <w:sz w:val="24"/>
          <w:szCs w:val="24"/>
        </w:rPr>
        <w:t xml:space="preserve">6.1.4 </w:t>
      </w:r>
      <w:r w:rsidR="00AF5E2B" w:rsidRPr="000939F9">
        <w:rPr>
          <w:rFonts w:ascii="Times New Roman" w:hAnsi="Times New Roman" w:cs="Times New Roman"/>
          <w:b/>
          <w:bCs/>
          <w:color w:val="auto"/>
          <w:sz w:val="24"/>
          <w:szCs w:val="24"/>
        </w:rPr>
        <w:t>Võimalikud ebasoovitavad mõjud</w:t>
      </w:r>
      <w:r w:rsidR="00591EAE">
        <w:rPr>
          <w:rFonts w:ascii="Times New Roman" w:hAnsi="Times New Roman" w:cs="Times New Roman"/>
          <w:b/>
          <w:bCs/>
          <w:color w:val="auto"/>
          <w:sz w:val="24"/>
          <w:szCs w:val="24"/>
        </w:rPr>
        <w:t xml:space="preserve"> ja riskid</w:t>
      </w:r>
    </w:p>
    <w:p w14:paraId="6045E4DE" w14:textId="42BCC68B" w:rsidR="00AF5E2B" w:rsidRDefault="00AD1390" w:rsidP="00AD1390">
      <w:pPr>
        <w:pStyle w:val="Default"/>
        <w:tabs>
          <w:tab w:val="left" w:pos="7935"/>
        </w:tabs>
        <w:jc w:val="both"/>
        <w:rPr>
          <w:color w:val="auto"/>
          <w:kern w:val="2"/>
        </w:rPr>
      </w:pPr>
      <w:r>
        <w:rPr>
          <w:color w:val="auto"/>
          <w:kern w:val="2"/>
        </w:rPr>
        <w:tab/>
      </w:r>
    </w:p>
    <w:p w14:paraId="2190BFAD" w14:textId="31040EA3" w:rsidR="00AF5E2B" w:rsidRDefault="00AF5E2B" w:rsidP="190A2A4C">
      <w:pPr>
        <w:pStyle w:val="Default"/>
        <w:jc w:val="both"/>
        <w:rPr>
          <w:color w:val="auto"/>
          <w:kern w:val="2"/>
        </w:rPr>
      </w:pPr>
      <w:r w:rsidRPr="00AF5E2B">
        <w:rPr>
          <w:color w:val="auto"/>
          <w:kern w:val="2"/>
        </w:rPr>
        <w:t xml:space="preserve">Eelnõuga kavandatavate muudatuste ebasoovitava mõju riskid võivad avalduda ettevõtjate halduskoormuse ja riigiasutuste töökoormuse kasvus, ärisaladuste või muu konfidentsiaalse teabe väärkasutuse võimaluses. Need riskid on maandatud muudatuste proportsionaalsus- ja vajaduspõhimõtte, </w:t>
      </w:r>
      <w:proofErr w:type="spellStart"/>
      <w:r w:rsidRPr="00AF5E2B">
        <w:rPr>
          <w:color w:val="auto"/>
          <w:kern w:val="2"/>
        </w:rPr>
        <w:t>VKEde</w:t>
      </w:r>
      <w:proofErr w:type="spellEnd"/>
      <w:r w:rsidRPr="00AF5E2B">
        <w:rPr>
          <w:color w:val="auto"/>
          <w:kern w:val="2"/>
        </w:rPr>
        <w:t xml:space="preserve"> halduskoormuse minimeerimise nõuete, rangete andmekaitse- ja ärisaladuse kaitsemeetmete ning komisjoni ja liikmesriikide</w:t>
      </w:r>
      <w:r w:rsidR="00AD1390">
        <w:rPr>
          <w:color w:val="auto"/>
          <w:kern w:val="2"/>
        </w:rPr>
        <w:t xml:space="preserve"> </w:t>
      </w:r>
      <w:r w:rsidR="00AD1390" w:rsidRPr="00AD1390">
        <w:rPr>
          <w:color w:val="auto"/>
          <w:kern w:val="2"/>
        </w:rPr>
        <w:t>järelevalvemehhanismide kaudu.</w:t>
      </w:r>
    </w:p>
    <w:p w14:paraId="06F4D3F8" w14:textId="77777777" w:rsidR="00790629" w:rsidRPr="003945B2" w:rsidRDefault="00790629" w:rsidP="190A2A4C">
      <w:pPr>
        <w:pStyle w:val="Default"/>
        <w:jc w:val="both"/>
        <w:rPr>
          <w:b/>
          <w:bCs/>
          <w:color w:val="auto"/>
        </w:rPr>
      </w:pPr>
    </w:p>
    <w:p w14:paraId="48B93FFD" w14:textId="77777777" w:rsidR="00504B4D" w:rsidRPr="00097BD3" w:rsidRDefault="53A25870" w:rsidP="007D2E1E">
      <w:pPr>
        <w:pStyle w:val="Pealkiri1"/>
        <w:numPr>
          <w:ilvl w:val="0"/>
          <w:numId w:val="3"/>
        </w:numPr>
        <w:spacing w:before="0" w:line="240" w:lineRule="auto"/>
        <w:jc w:val="both"/>
        <w:rPr>
          <w:rFonts w:ascii="Times New Roman" w:hAnsi="Times New Roman" w:cs="Times New Roman"/>
          <w:b/>
          <w:bCs/>
          <w:color w:val="auto"/>
          <w:sz w:val="24"/>
          <w:szCs w:val="24"/>
        </w:rPr>
      </w:pPr>
      <w:r w:rsidRPr="00097BD3">
        <w:rPr>
          <w:rFonts w:ascii="Times New Roman" w:hAnsi="Times New Roman" w:cs="Times New Roman"/>
          <w:b/>
          <w:bCs/>
          <w:color w:val="auto"/>
          <w:sz w:val="24"/>
          <w:szCs w:val="24"/>
        </w:rPr>
        <w:t>Seaduse rakendamisega seotud riigi ja kohaliku omavalitsuse tegevused, eeldatavad kulud ja tulud</w:t>
      </w:r>
    </w:p>
    <w:p w14:paraId="660C2E5C" w14:textId="77777777" w:rsidR="00A907DA" w:rsidRPr="00097BD3" w:rsidRDefault="00A907DA" w:rsidP="00A907DA">
      <w:pPr>
        <w:rPr>
          <w:sz w:val="24"/>
          <w:szCs w:val="24"/>
        </w:rPr>
      </w:pPr>
    </w:p>
    <w:p w14:paraId="5AF4D7E8" w14:textId="07DBD2F7" w:rsidR="00FD2BD8" w:rsidRDefault="00FD2BD8" w:rsidP="000939F9">
      <w:pPr>
        <w:pStyle w:val="Default"/>
        <w:jc w:val="both"/>
        <w:rPr>
          <w:rFonts w:eastAsia="Calibri"/>
        </w:rPr>
      </w:pPr>
      <w:r w:rsidRPr="00FD2BD8">
        <w:rPr>
          <w:rFonts w:eastAsia="Calibri"/>
        </w:rPr>
        <w:t xml:space="preserve">MKM delegeerib CLO ja SPC </w:t>
      </w:r>
      <w:r w:rsidR="00456B86">
        <w:rPr>
          <w:rFonts w:eastAsia="Calibri"/>
        </w:rPr>
        <w:t>ülesannete</w:t>
      </w:r>
      <w:r w:rsidRPr="00FD2BD8">
        <w:rPr>
          <w:rFonts w:eastAsia="Calibri"/>
        </w:rPr>
        <w:t xml:space="preserve"> täitmise EVK-</w:t>
      </w:r>
      <w:proofErr w:type="spellStart"/>
      <w:r w:rsidRPr="00FD2BD8">
        <w:rPr>
          <w:rFonts w:eastAsia="Calibri"/>
        </w:rPr>
        <w:t>le</w:t>
      </w:r>
      <w:proofErr w:type="spellEnd"/>
      <w:r w:rsidRPr="00FD2BD8">
        <w:rPr>
          <w:rFonts w:eastAsia="Calibri"/>
        </w:rPr>
        <w:t xml:space="preserve"> halduslepingu alusel.</w:t>
      </w:r>
    </w:p>
    <w:p w14:paraId="186C317C" w14:textId="77777777" w:rsidR="00FD2BD8" w:rsidRDefault="00FD2BD8" w:rsidP="000939F9">
      <w:pPr>
        <w:pStyle w:val="Default"/>
        <w:jc w:val="both"/>
        <w:rPr>
          <w:rFonts w:eastAsia="Calibri"/>
        </w:rPr>
      </w:pPr>
    </w:p>
    <w:p w14:paraId="390DC7AB" w14:textId="70DD368A" w:rsidR="00FD2BD8" w:rsidRPr="00FD2BD8" w:rsidRDefault="00FD2BD8" w:rsidP="000939F9">
      <w:pPr>
        <w:pStyle w:val="Default"/>
        <w:jc w:val="both"/>
        <w:rPr>
          <w:rFonts w:eastAsia="Calibri"/>
          <w:i/>
          <w:iCs/>
        </w:rPr>
      </w:pPr>
      <w:r w:rsidRPr="00FD2BD8">
        <w:rPr>
          <w:rFonts w:eastAsia="Calibri"/>
          <w:i/>
          <w:iCs/>
        </w:rPr>
        <w:t>EVK kulud</w:t>
      </w:r>
    </w:p>
    <w:p w14:paraId="75319799" w14:textId="77777777" w:rsidR="00FD2BD8" w:rsidRDefault="00FD2BD8" w:rsidP="000939F9">
      <w:pPr>
        <w:pStyle w:val="Default"/>
        <w:jc w:val="both"/>
        <w:rPr>
          <w:rFonts w:eastAsia="Calibri"/>
        </w:rPr>
      </w:pPr>
    </w:p>
    <w:p w14:paraId="6E373B04" w14:textId="7B15379D" w:rsidR="000939F9" w:rsidRDefault="000939F9" w:rsidP="000939F9">
      <w:pPr>
        <w:pStyle w:val="Default"/>
        <w:jc w:val="both"/>
        <w:rPr>
          <w:rFonts w:eastAsia="Calibri"/>
          <w:color w:val="auto"/>
        </w:rPr>
      </w:pPr>
      <w:r w:rsidRPr="00097BD3">
        <w:rPr>
          <w:rFonts w:eastAsia="Calibri"/>
        </w:rPr>
        <w:t xml:space="preserve">EVK prognoositav kulu on umbes 0,3 miljonit eurot aastas, mis sisaldab personali-, arendus- ja halduskulusid ning on vajalik, et täita </w:t>
      </w:r>
      <w:proofErr w:type="spellStart"/>
      <w:r w:rsidRPr="00097BD3">
        <w:rPr>
          <w:rFonts w:eastAsia="Calibri"/>
        </w:rPr>
        <w:t>IMERAst</w:t>
      </w:r>
      <w:proofErr w:type="spellEnd"/>
      <w:r w:rsidRPr="00097BD3">
        <w:rPr>
          <w:rFonts w:eastAsia="Calibri"/>
        </w:rPr>
        <w:t xml:space="preserve"> tulenevad kohustused selle rakendamise hetkest alates</w:t>
      </w:r>
      <w:r w:rsidR="00867858">
        <w:rPr>
          <w:rStyle w:val="Allmrkuseviide"/>
          <w:rFonts w:eastAsia="Calibri"/>
        </w:rPr>
        <w:footnoteReference w:id="9"/>
      </w:r>
      <w:r w:rsidRPr="00097BD3">
        <w:rPr>
          <w:rFonts w:eastAsia="Calibri"/>
        </w:rPr>
        <w:t xml:space="preserve">. </w:t>
      </w:r>
    </w:p>
    <w:p w14:paraId="63F767A1" w14:textId="77777777" w:rsidR="000939F9" w:rsidRDefault="000939F9" w:rsidP="000939F9">
      <w:pPr>
        <w:pStyle w:val="Default"/>
        <w:jc w:val="both"/>
        <w:rPr>
          <w:rFonts w:eastAsia="Calibri"/>
          <w:color w:val="auto"/>
        </w:rPr>
      </w:pPr>
    </w:p>
    <w:p w14:paraId="361712F0" w14:textId="03C90138" w:rsidR="00FD2BD8" w:rsidRDefault="00867858" w:rsidP="000939F9">
      <w:pPr>
        <w:pStyle w:val="Default"/>
        <w:jc w:val="both"/>
        <w:rPr>
          <w:rFonts w:eastAsia="Calibri"/>
          <w:color w:val="auto"/>
        </w:rPr>
      </w:pPr>
      <w:r w:rsidRPr="00867858">
        <w:rPr>
          <w:rFonts w:eastAsia="Calibri"/>
          <w:color w:val="auto"/>
        </w:rPr>
        <w:t>CLO ja SPC ülesannete täitmise korraldamine eeldab EVK-</w:t>
      </w:r>
      <w:proofErr w:type="spellStart"/>
      <w:r w:rsidRPr="00867858">
        <w:rPr>
          <w:rFonts w:eastAsia="Calibri"/>
          <w:color w:val="auto"/>
        </w:rPr>
        <w:t>lt</w:t>
      </w:r>
      <w:proofErr w:type="spellEnd"/>
      <w:r w:rsidRPr="00867858">
        <w:rPr>
          <w:rFonts w:eastAsia="Calibri"/>
          <w:color w:val="auto"/>
        </w:rPr>
        <w:t xml:space="preserve"> piisavat võimekust ja haldussuutlikkust ning </w:t>
      </w:r>
      <w:proofErr w:type="spellStart"/>
      <w:r w:rsidRPr="00867858">
        <w:rPr>
          <w:rFonts w:eastAsia="Calibri"/>
          <w:color w:val="auto"/>
        </w:rPr>
        <w:t>IMERAst</w:t>
      </w:r>
      <w:proofErr w:type="spellEnd"/>
      <w:r w:rsidRPr="00867858">
        <w:rPr>
          <w:rFonts w:eastAsia="Calibri"/>
          <w:color w:val="auto"/>
        </w:rPr>
        <w:t xml:space="preserve"> tulenevate koordineerimis-, analüüsi- ja teabevahetusülesannete täitmise suutlikkust, mille maht ja intensiivsus varieeruvad sõltuvalt rakenduvast IMERA režiimist (valmisoleku-, valvsus- ja siseturu hädaolukorra</w:t>
      </w:r>
      <w:del w:id="34" w:author="Merike Koppel - JUSTDIGI" w:date="2026-02-23T10:21:00Z" w16du:dateUtc="2026-02-23T08:21:00Z">
        <w:r w:rsidRPr="00867858" w:rsidDel="00AF66B4">
          <w:rPr>
            <w:rFonts w:eastAsia="Calibri"/>
            <w:color w:val="auto"/>
          </w:rPr>
          <w:delText xml:space="preserve"> </w:delText>
        </w:r>
      </w:del>
      <w:r w:rsidRPr="00867858">
        <w:rPr>
          <w:rFonts w:eastAsia="Calibri"/>
          <w:color w:val="auto"/>
        </w:rPr>
        <w:t>režiim).</w:t>
      </w:r>
    </w:p>
    <w:p w14:paraId="7FD76570" w14:textId="77777777" w:rsidR="00867858" w:rsidRDefault="00867858" w:rsidP="000939F9">
      <w:pPr>
        <w:pStyle w:val="Default"/>
        <w:jc w:val="both"/>
        <w:rPr>
          <w:rFonts w:eastAsia="Calibri"/>
          <w:color w:val="auto"/>
        </w:rPr>
      </w:pPr>
    </w:p>
    <w:p w14:paraId="71E95972" w14:textId="6EFCB858" w:rsidR="000939F9" w:rsidRDefault="00FD2BD8" w:rsidP="000939F9">
      <w:pPr>
        <w:pStyle w:val="Default"/>
        <w:jc w:val="both"/>
        <w:rPr>
          <w:rFonts w:eastAsia="Calibri"/>
          <w:color w:val="auto"/>
        </w:rPr>
      </w:pPr>
      <w:r w:rsidRPr="00FD2BD8">
        <w:rPr>
          <w:rFonts w:eastAsia="Calibri"/>
          <w:color w:val="auto"/>
        </w:rPr>
        <w:lastRenderedPageBreak/>
        <w:t xml:space="preserve">EVK </w:t>
      </w:r>
      <w:r>
        <w:rPr>
          <w:rFonts w:eastAsia="Calibri"/>
          <w:color w:val="auto"/>
        </w:rPr>
        <w:t>haldus</w:t>
      </w:r>
      <w:r w:rsidRPr="00FD2BD8">
        <w:rPr>
          <w:rFonts w:eastAsia="Calibri"/>
          <w:color w:val="auto"/>
        </w:rPr>
        <w:t xml:space="preserve">kulud </w:t>
      </w:r>
      <w:r>
        <w:rPr>
          <w:rFonts w:eastAsia="Calibri"/>
          <w:color w:val="auto"/>
        </w:rPr>
        <w:t xml:space="preserve">on seotud </w:t>
      </w:r>
      <w:r w:rsidRPr="00FD2BD8">
        <w:rPr>
          <w:rFonts w:eastAsia="Calibri"/>
          <w:color w:val="auto"/>
        </w:rPr>
        <w:t xml:space="preserve">olemasolevate </w:t>
      </w:r>
      <w:r>
        <w:rPr>
          <w:rFonts w:eastAsia="Calibri"/>
          <w:color w:val="auto"/>
        </w:rPr>
        <w:t>ELi</w:t>
      </w:r>
      <w:r w:rsidRPr="00FD2BD8">
        <w:rPr>
          <w:rFonts w:eastAsia="Calibri"/>
          <w:color w:val="auto"/>
        </w:rPr>
        <w:t xml:space="preserve"> ja riigisiseste lahenduste kasutuselevõtu, kohandamise ja haldamisega, sealhulgas turvalise teabevahetuse, dokumendihalduse, andmebaasidele ja analüütilistele tööriistadele ligipääsu tagamisega.</w:t>
      </w:r>
    </w:p>
    <w:p w14:paraId="223CDCE3" w14:textId="77777777" w:rsidR="000939F9" w:rsidRPr="000939F9" w:rsidRDefault="000939F9" w:rsidP="000939F9">
      <w:pPr>
        <w:pStyle w:val="Default"/>
        <w:jc w:val="both"/>
        <w:rPr>
          <w:rFonts w:eastAsia="Calibri"/>
          <w:color w:val="auto"/>
        </w:rPr>
      </w:pPr>
    </w:p>
    <w:p w14:paraId="39AFCB82" w14:textId="5AC599A5" w:rsidR="007B6DE9" w:rsidRDefault="00331865" w:rsidP="00EA35C1">
      <w:pPr>
        <w:pStyle w:val="Default"/>
        <w:jc w:val="both"/>
        <w:rPr>
          <w:rFonts w:eastAsia="Calibri"/>
          <w:color w:val="auto"/>
        </w:rPr>
      </w:pPr>
      <w:r w:rsidRPr="00097BD3">
        <w:rPr>
          <w:rFonts w:eastAsia="Calibri"/>
          <w:color w:val="auto"/>
        </w:rPr>
        <w:t xml:space="preserve">EVK kasutab </w:t>
      </w:r>
      <w:r w:rsidR="007B6DE9" w:rsidRPr="00097BD3">
        <w:rPr>
          <w:rFonts w:eastAsia="Calibri"/>
          <w:color w:val="auto"/>
        </w:rPr>
        <w:t xml:space="preserve">komisjon </w:t>
      </w:r>
      <w:r w:rsidRPr="00097BD3">
        <w:rPr>
          <w:rFonts w:eastAsia="Calibri"/>
          <w:color w:val="auto"/>
        </w:rPr>
        <w:t xml:space="preserve">loodavat </w:t>
      </w:r>
      <w:r w:rsidR="007B6DE9" w:rsidRPr="00097BD3">
        <w:rPr>
          <w:rFonts w:eastAsia="Calibri"/>
          <w:color w:val="auto"/>
        </w:rPr>
        <w:t>ECMP</w:t>
      </w:r>
      <w:r w:rsidR="00AF6CDB" w:rsidRPr="00097BD3">
        <w:rPr>
          <w:rFonts w:eastAsia="Calibri"/>
          <w:color w:val="auto"/>
        </w:rPr>
        <w:t>-i</w:t>
      </w:r>
      <w:r w:rsidR="007B6DE9" w:rsidRPr="00097BD3">
        <w:rPr>
          <w:rFonts w:eastAsia="Calibri"/>
          <w:color w:val="auto"/>
        </w:rPr>
        <w:t xml:space="preserve"> </w:t>
      </w:r>
      <w:proofErr w:type="spellStart"/>
      <w:r w:rsidRPr="00097BD3">
        <w:rPr>
          <w:rFonts w:eastAsia="Calibri"/>
          <w:i/>
          <w:iCs/>
          <w:color w:val="auto"/>
        </w:rPr>
        <w:t>ad</w:t>
      </w:r>
      <w:proofErr w:type="spellEnd"/>
      <w:r w:rsidRPr="00097BD3">
        <w:rPr>
          <w:rFonts w:eastAsia="Calibri"/>
          <w:i/>
          <w:iCs/>
          <w:color w:val="auto"/>
        </w:rPr>
        <w:t xml:space="preserve"> </w:t>
      </w:r>
      <w:proofErr w:type="spellStart"/>
      <w:r w:rsidRPr="00097BD3">
        <w:rPr>
          <w:rFonts w:eastAsia="Calibri"/>
          <w:i/>
          <w:iCs/>
          <w:color w:val="auto"/>
        </w:rPr>
        <w:t>hoc</w:t>
      </w:r>
      <w:proofErr w:type="spellEnd"/>
      <w:r w:rsidRPr="00097BD3">
        <w:rPr>
          <w:rFonts w:eastAsia="Calibri"/>
          <w:color w:val="auto"/>
        </w:rPr>
        <w:t xml:space="preserve"> hoiatuste ja </w:t>
      </w:r>
      <w:r w:rsidR="00AB1404" w:rsidRPr="00097BD3">
        <w:rPr>
          <w:rFonts w:eastAsia="Calibri"/>
          <w:color w:val="auto"/>
        </w:rPr>
        <w:t>pädevatelt asutustel</w:t>
      </w:r>
      <w:r w:rsidR="005577CF" w:rsidRPr="00097BD3">
        <w:rPr>
          <w:rFonts w:eastAsia="Calibri"/>
          <w:color w:val="auto"/>
        </w:rPr>
        <w:t>t</w:t>
      </w:r>
      <w:r w:rsidR="00AB1404" w:rsidRPr="00097BD3">
        <w:rPr>
          <w:rFonts w:eastAsia="Calibri"/>
          <w:color w:val="auto"/>
        </w:rPr>
        <w:t xml:space="preserve"> </w:t>
      </w:r>
      <w:r w:rsidR="005577CF" w:rsidRPr="00097BD3">
        <w:rPr>
          <w:rFonts w:eastAsia="Calibri"/>
          <w:color w:val="auto"/>
        </w:rPr>
        <w:t xml:space="preserve">IMERA raamistiku rakendamiseks vajaliku </w:t>
      </w:r>
      <w:r w:rsidR="006B7FE8" w:rsidRPr="00097BD3">
        <w:rPr>
          <w:rFonts w:eastAsia="Calibri"/>
          <w:color w:val="auto"/>
        </w:rPr>
        <w:t xml:space="preserve">teave </w:t>
      </w:r>
      <w:r w:rsidR="00AB1404" w:rsidRPr="00097BD3">
        <w:rPr>
          <w:rFonts w:eastAsia="Calibri"/>
          <w:color w:val="auto"/>
        </w:rPr>
        <w:t xml:space="preserve">ning vajadusel ettevõtjatelt koondatud tarneahelate </w:t>
      </w:r>
      <w:r w:rsidR="00AF6CDB" w:rsidRPr="00097BD3">
        <w:rPr>
          <w:rFonts w:eastAsia="Calibri"/>
          <w:color w:val="auto"/>
        </w:rPr>
        <w:t>kohta</w:t>
      </w:r>
      <w:r w:rsidRPr="00097BD3">
        <w:rPr>
          <w:rFonts w:eastAsia="Calibri"/>
          <w:color w:val="auto"/>
        </w:rPr>
        <w:t xml:space="preserve"> </w:t>
      </w:r>
      <w:r w:rsidR="005577CF" w:rsidRPr="00097BD3">
        <w:rPr>
          <w:rFonts w:eastAsia="Calibri"/>
          <w:color w:val="auto"/>
        </w:rPr>
        <w:t xml:space="preserve">teave </w:t>
      </w:r>
      <w:r w:rsidRPr="00097BD3">
        <w:rPr>
          <w:rFonts w:eastAsia="Calibri"/>
          <w:color w:val="auto"/>
        </w:rPr>
        <w:t>edastamiseks</w:t>
      </w:r>
      <w:r w:rsidR="001835C9">
        <w:rPr>
          <w:rFonts w:eastAsia="Calibri"/>
          <w:color w:val="auto"/>
        </w:rPr>
        <w:t>.</w:t>
      </w:r>
    </w:p>
    <w:p w14:paraId="10267EC8" w14:textId="77777777" w:rsidR="001835C9" w:rsidRPr="00097BD3" w:rsidRDefault="001835C9" w:rsidP="00EA35C1">
      <w:pPr>
        <w:pStyle w:val="Default"/>
        <w:jc w:val="both"/>
        <w:rPr>
          <w:rFonts w:eastAsia="Calibri"/>
        </w:rPr>
      </w:pPr>
    </w:p>
    <w:p w14:paraId="1044A238" w14:textId="2C8C4BA9" w:rsidR="007B6DE9" w:rsidRPr="00097BD3" w:rsidRDefault="00331865" w:rsidP="00EA35C1">
      <w:pPr>
        <w:pStyle w:val="Default"/>
        <w:jc w:val="both"/>
        <w:rPr>
          <w:rFonts w:eastAsia="Calibri"/>
        </w:rPr>
      </w:pPr>
      <w:r w:rsidRPr="00097BD3">
        <w:rPr>
          <w:rFonts w:eastAsia="Calibri"/>
          <w:color w:val="auto"/>
        </w:rPr>
        <w:t xml:space="preserve">IMERA </w:t>
      </w:r>
      <w:r w:rsidR="007B6DE9" w:rsidRPr="00097BD3">
        <w:rPr>
          <w:rFonts w:eastAsia="Calibri"/>
          <w:color w:val="auto"/>
        </w:rPr>
        <w:t>raames siseriiklikuks teabevahetuseks</w:t>
      </w:r>
      <w:r w:rsidRPr="00097BD3">
        <w:rPr>
          <w:rFonts w:eastAsia="Calibri"/>
          <w:color w:val="auto"/>
        </w:rPr>
        <w:t xml:space="preserve"> eraldi riiklikke IT-arendusi ega </w:t>
      </w:r>
      <w:proofErr w:type="spellStart"/>
      <w:r w:rsidRPr="00097BD3">
        <w:rPr>
          <w:rFonts w:eastAsia="Calibri"/>
          <w:color w:val="auto"/>
        </w:rPr>
        <w:t>liidestusi</w:t>
      </w:r>
      <w:proofErr w:type="spellEnd"/>
      <w:r w:rsidRPr="00097BD3">
        <w:rPr>
          <w:rFonts w:eastAsia="Calibri"/>
          <w:color w:val="auto"/>
        </w:rPr>
        <w:t xml:space="preserve"> ei planeerita ning kulud on arvestatud ilma nendeta; </w:t>
      </w:r>
      <w:r w:rsidR="005939A5" w:rsidRPr="00097BD3">
        <w:rPr>
          <w:rFonts w:eastAsia="Calibri"/>
          <w:color w:val="auto"/>
        </w:rPr>
        <w:t>s</w:t>
      </w:r>
      <w:r w:rsidR="00AB1404" w:rsidRPr="00097BD3">
        <w:rPr>
          <w:rFonts w:eastAsia="Calibri"/>
          <w:color w:val="auto"/>
        </w:rPr>
        <w:t>iiski tuleb EVK-l koos pädevate asutuste ja ettevõtjatega kokku leppida selge teabevahetuse kord.</w:t>
      </w:r>
    </w:p>
    <w:p w14:paraId="54A5799A" w14:textId="77777777" w:rsidR="00FD2BD8" w:rsidRPr="00097BD3" w:rsidRDefault="00FD2BD8" w:rsidP="00FD2BD8">
      <w:pPr>
        <w:pStyle w:val="Default"/>
        <w:ind w:left="1440"/>
        <w:jc w:val="both"/>
        <w:rPr>
          <w:rFonts w:eastAsia="Calibri"/>
        </w:rPr>
      </w:pPr>
    </w:p>
    <w:p w14:paraId="21CB724D" w14:textId="14472CB0" w:rsidR="00EA35C1" w:rsidRDefault="00EA35C1" w:rsidP="00A119B1">
      <w:pPr>
        <w:pStyle w:val="Default"/>
        <w:jc w:val="both"/>
        <w:rPr>
          <w:color w:val="auto"/>
          <w:kern w:val="2"/>
        </w:rPr>
      </w:pPr>
      <w:r w:rsidRPr="00EA35C1">
        <w:rPr>
          <w:color w:val="auto"/>
          <w:kern w:val="2"/>
        </w:rPr>
        <w:t xml:space="preserve">Arvestades </w:t>
      </w:r>
      <w:proofErr w:type="spellStart"/>
      <w:r w:rsidRPr="00EA35C1">
        <w:rPr>
          <w:color w:val="auto"/>
          <w:kern w:val="2"/>
        </w:rPr>
        <w:t>IMERAst</w:t>
      </w:r>
      <w:proofErr w:type="spellEnd"/>
      <w:r w:rsidRPr="00EA35C1">
        <w:rPr>
          <w:color w:val="auto"/>
          <w:kern w:val="2"/>
        </w:rPr>
        <w:t xml:space="preserve"> tulenevate ülesannete ulatust, EVK praegust suurust (14 töökohta) ning asjaolu, et vajalikku analüütilist võimekust ja haldussuutlikkust ei ole võimalik katta olemasolevate sisemiste ressursside arvelt, on IMERA rakendamiseks vajalik kahe täiendava ametikoha loomine EVK</w:t>
      </w:r>
      <w:r w:rsidR="001835C9">
        <w:rPr>
          <w:color w:val="auto"/>
          <w:kern w:val="2"/>
        </w:rPr>
        <w:t>-</w:t>
      </w:r>
      <w:r w:rsidRPr="00EA35C1">
        <w:rPr>
          <w:color w:val="auto"/>
          <w:kern w:val="2"/>
        </w:rPr>
        <w:t>s, millest üks on suunatud analüütiliste ülesannete täitmisele ning teine koordineerivate ja teabevahetusega seotud ülesannete täitmisele</w:t>
      </w:r>
      <w:r w:rsidR="006D048D">
        <w:rPr>
          <w:color w:val="auto"/>
          <w:kern w:val="2"/>
        </w:rPr>
        <w:t>.</w:t>
      </w:r>
    </w:p>
    <w:p w14:paraId="5A8F6285" w14:textId="77777777" w:rsidR="00EA35C1" w:rsidRDefault="00EA35C1" w:rsidP="00A119B1">
      <w:pPr>
        <w:pStyle w:val="Default"/>
        <w:jc w:val="both"/>
        <w:rPr>
          <w:color w:val="auto"/>
          <w:kern w:val="2"/>
        </w:rPr>
      </w:pPr>
    </w:p>
    <w:p w14:paraId="25CA6D27" w14:textId="578BEF88" w:rsidR="00097BD3" w:rsidRDefault="00097BD3" w:rsidP="00A119B1">
      <w:pPr>
        <w:pStyle w:val="Default"/>
        <w:jc w:val="both"/>
        <w:rPr>
          <w:color w:val="auto"/>
          <w:kern w:val="2"/>
        </w:rPr>
      </w:pPr>
      <w:r w:rsidRPr="00097BD3">
        <w:rPr>
          <w:color w:val="auto"/>
          <w:kern w:val="2"/>
        </w:rPr>
        <w:t xml:space="preserve">ECMP arendamise ja ülalpidamisega seotud kulud katab </w:t>
      </w:r>
      <w:r w:rsidR="003D102F">
        <w:rPr>
          <w:color w:val="auto"/>
          <w:kern w:val="2"/>
        </w:rPr>
        <w:t>k</w:t>
      </w:r>
      <w:r w:rsidRPr="00097BD3">
        <w:rPr>
          <w:color w:val="auto"/>
          <w:kern w:val="2"/>
        </w:rPr>
        <w:t>omisjon ning platvormi kasutamine ei too liikmesriikidele kaasa täiendavaid otseseid kulusid.</w:t>
      </w:r>
    </w:p>
    <w:p w14:paraId="37C8256E" w14:textId="77777777" w:rsidR="008E1DAE" w:rsidRDefault="008E1DAE" w:rsidP="00A119B1">
      <w:pPr>
        <w:pStyle w:val="Default"/>
        <w:jc w:val="both"/>
        <w:rPr>
          <w:color w:val="auto"/>
          <w:kern w:val="2"/>
        </w:rPr>
      </w:pPr>
    </w:p>
    <w:p w14:paraId="797FFCCC" w14:textId="3E1218C4" w:rsidR="008E1DAE" w:rsidRDefault="008E1DAE" w:rsidP="00A119B1">
      <w:pPr>
        <w:pStyle w:val="Default"/>
        <w:jc w:val="both"/>
        <w:rPr>
          <w:color w:val="auto"/>
          <w:kern w:val="2"/>
        </w:rPr>
      </w:pPr>
      <w:r w:rsidRPr="008E1DAE">
        <w:rPr>
          <w:rFonts w:eastAsia="Calibri"/>
        </w:rPr>
        <w:t xml:space="preserve">IMERA rakendub 2026 aasta keskel, seega on esimese aasta kulu väiksem ning selle katab EVK oma eelarvest Alates aastast 2027 on vajalik kulude katmine riigieelarvest </w:t>
      </w:r>
      <w:r>
        <w:rPr>
          <w:rFonts w:eastAsia="Calibri"/>
        </w:rPr>
        <w:t>ning k</w:t>
      </w:r>
      <w:r w:rsidRPr="008E1DAE">
        <w:rPr>
          <w:rFonts w:eastAsia="Calibri"/>
        </w:rPr>
        <w:t>aasneva lisakulu katmiseks esitab MKM lisataotluse riigi eelarvestrateegia protsess.</w:t>
      </w:r>
    </w:p>
    <w:p w14:paraId="2D0DE421" w14:textId="77777777" w:rsidR="00FD2BD8" w:rsidRDefault="00FD2BD8" w:rsidP="00A119B1">
      <w:pPr>
        <w:pStyle w:val="Default"/>
        <w:jc w:val="both"/>
        <w:rPr>
          <w:color w:val="auto"/>
          <w:kern w:val="2"/>
        </w:rPr>
      </w:pPr>
    </w:p>
    <w:p w14:paraId="5268D508" w14:textId="65375E39" w:rsidR="00FD2BD8" w:rsidRPr="00D81F2B" w:rsidRDefault="00FD2BD8" w:rsidP="00A119B1">
      <w:pPr>
        <w:pStyle w:val="Default"/>
        <w:jc w:val="both"/>
        <w:rPr>
          <w:i/>
          <w:iCs/>
          <w:color w:val="auto"/>
          <w:kern w:val="2"/>
        </w:rPr>
      </w:pPr>
      <w:proofErr w:type="spellStart"/>
      <w:r w:rsidRPr="00D81F2B">
        <w:rPr>
          <w:i/>
          <w:iCs/>
          <w:color w:val="auto"/>
          <w:kern w:val="2"/>
        </w:rPr>
        <w:t>HÄKi</w:t>
      </w:r>
      <w:proofErr w:type="spellEnd"/>
      <w:r w:rsidRPr="00D81F2B">
        <w:rPr>
          <w:i/>
          <w:iCs/>
          <w:color w:val="auto"/>
          <w:kern w:val="2"/>
        </w:rPr>
        <w:t xml:space="preserve"> kulud</w:t>
      </w:r>
    </w:p>
    <w:p w14:paraId="311958BE" w14:textId="77777777" w:rsidR="00D81F2B" w:rsidRDefault="00D81F2B" w:rsidP="00A119B1">
      <w:pPr>
        <w:pStyle w:val="Default"/>
        <w:jc w:val="both"/>
        <w:rPr>
          <w:color w:val="auto"/>
          <w:kern w:val="2"/>
        </w:rPr>
      </w:pPr>
    </w:p>
    <w:p w14:paraId="0485E59E" w14:textId="4837969F" w:rsidR="00D81F2B" w:rsidRDefault="00D81F2B" w:rsidP="00A119B1">
      <w:pPr>
        <w:pStyle w:val="Default"/>
        <w:jc w:val="both"/>
        <w:rPr>
          <w:color w:val="auto"/>
          <w:kern w:val="2"/>
        </w:rPr>
      </w:pPr>
      <w:proofErr w:type="spellStart"/>
      <w:r w:rsidRPr="00D81F2B">
        <w:rPr>
          <w:color w:val="auto"/>
          <w:kern w:val="2"/>
        </w:rPr>
        <w:t>KRITi</w:t>
      </w:r>
      <w:proofErr w:type="spellEnd"/>
      <w:r w:rsidRPr="00D81F2B">
        <w:rPr>
          <w:color w:val="auto"/>
          <w:kern w:val="2"/>
        </w:rPr>
        <w:t xml:space="preserve"> kasutamine IMERA rakendamise toetamiseks ei eelda eraldi lepingu sõlmimist, kuna EVK ja MKM-i vahel on kehtiv leping. </w:t>
      </w:r>
      <w:r w:rsidR="004D15C8" w:rsidRPr="004D15C8">
        <w:rPr>
          <w:color w:val="auto"/>
          <w:kern w:val="2"/>
        </w:rPr>
        <w:t>Leping katab jooksvad kulud ning siseturu hädaolukorra</w:t>
      </w:r>
      <w:del w:id="35" w:author="Merike Koppel - JUSTDIGI" w:date="2026-02-23T10:22:00Z" w16du:dateUtc="2026-02-23T08:22:00Z">
        <w:r w:rsidR="004D15C8" w:rsidRPr="004D15C8" w:rsidDel="00AF66B4">
          <w:rPr>
            <w:color w:val="auto"/>
            <w:kern w:val="2"/>
          </w:rPr>
          <w:delText xml:space="preserve"> </w:delText>
        </w:r>
      </w:del>
      <w:r w:rsidR="004D15C8" w:rsidRPr="004D15C8">
        <w:rPr>
          <w:color w:val="auto"/>
          <w:kern w:val="2"/>
        </w:rPr>
        <w:t>režiimis kaetakse täiendavad kulud eraldi mehhanismide kaudu (sh Vabariigi Valitsuse reserv). Lepingut täiendatakse sättega, mis annab EVK-</w:t>
      </w:r>
      <w:proofErr w:type="spellStart"/>
      <w:r w:rsidR="004D15C8" w:rsidRPr="004D15C8">
        <w:rPr>
          <w:color w:val="auto"/>
          <w:kern w:val="2"/>
        </w:rPr>
        <w:t>le</w:t>
      </w:r>
      <w:proofErr w:type="spellEnd"/>
      <w:r w:rsidR="004D15C8" w:rsidRPr="004D15C8">
        <w:rPr>
          <w:color w:val="auto"/>
          <w:kern w:val="2"/>
        </w:rPr>
        <w:t xml:space="preserve"> õiguse IMERA tegevuste raames edastada teavet </w:t>
      </w:r>
      <w:proofErr w:type="spellStart"/>
      <w:r w:rsidR="004D15C8">
        <w:rPr>
          <w:color w:val="auto"/>
          <w:kern w:val="2"/>
        </w:rPr>
        <w:t>KRITi</w:t>
      </w:r>
      <w:proofErr w:type="spellEnd"/>
      <w:r w:rsidR="004D15C8" w:rsidRPr="004D15C8">
        <w:rPr>
          <w:color w:val="auto"/>
          <w:kern w:val="2"/>
        </w:rPr>
        <w:t xml:space="preserve"> kaudu ning saada selleks vajalikku teavet </w:t>
      </w:r>
      <w:proofErr w:type="spellStart"/>
      <w:r w:rsidR="004D15C8">
        <w:rPr>
          <w:color w:val="auto"/>
          <w:kern w:val="2"/>
        </w:rPr>
        <w:t>HÄKilt</w:t>
      </w:r>
      <w:proofErr w:type="spellEnd"/>
      <w:r w:rsidR="004D15C8">
        <w:rPr>
          <w:color w:val="auto"/>
          <w:kern w:val="2"/>
        </w:rPr>
        <w:t xml:space="preserve">. </w:t>
      </w:r>
    </w:p>
    <w:p w14:paraId="1263EBFD" w14:textId="77777777" w:rsidR="00D81F2B" w:rsidRDefault="00D81F2B" w:rsidP="00A119B1">
      <w:pPr>
        <w:pStyle w:val="Default"/>
        <w:jc w:val="both"/>
        <w:rPr>
          <w:color w:val="auto"/>
          <w:kern w:val="2"/>
        </w:rPr>
      </w:pPr>
    </w:p>
    <w:p w14:paraId="0CC470DA" w14:textId="59234347" w:rsidR="00D81F2B" w:rsidRPr="00D81F2B" w:rsidRDefault="00D81F2B" w:rsidP="00A119B1">
      <w:pPr>
        <w:pStyle w:val="Default"/>
        <w:jc w:val="both"/>
        <w:rPr>
          <w:i/>
          <w:iCs/>
          <w:color w:val="auto"/>
          <w:kern w:val="2"/>
        </w:rPr>
      </w:pPr>
      <w:r w:rsidRPr="00D81F2B">
        <w:rPr>
          <w:i/>
          <w:iCs/>
          <w:color w:val="auto"/>
          <w:kern w:val="2"/>
        </w:rPr>
        <w:t>TTJA kulud</w:t>
      </w:r>
    </w:p>
    <w:p w14:paraId="67AC08F0" w14:textId="77777777" w:rsidR="00151110" w:rsidRPr="00097BD3" w:rsidRDefault="00151110" w:rsidP="00A119B1">
      <w:pPr>
        <w:pStyle w:val="Default"/>
        <w:jc w:val="both"/>
        <w:rPr>
          <w:rFonts w:eastAsia="Calibri"/>
        </w:rPr>
      </w:pPr>
    </w:p>
    <w:p w14:paraId="43860F2F" w14:textId="6A92CADC" w:rsidR="004A2B04" w:rsidRDefault="00AF6CDB" w:rsidP="00A119B1">
      <w:pPr>
        <w:pStyle w:val="Default"/>
        <w:jc w:val="both"/>
        <w:rPr>
          <w:rFonts w:eastAsia="Calibri"/>
        </w:rPr>
      </w:pPr>
      <w:r w:rsidRPr="00097BD3">
        <w:rPr>
          <w:rFonts w:eastAsia="Calibri"/>
        </w:rPr>
        <w:t>TTJA määramine vastutavaks vastavushindamisest tehtava erandi siseturu hädaolukorrarežiimi aegse rakendamise eest tugineb ameti senisele pädevusele tooteohutuse ja vastavushindamise valdkonnas ning eraldi eelarvelist rahastust TTJA-</w:t>
      </w:r>
      <w:proofErr w:type="spellStart"/>
      <w:r w:rsidRPr="00097BD3">
        <w:rPr>
          <w:rFonts w:eastAsia="Calibri"/>
        </w:rPr>
        <w:t>le</w:t>
      </w:r>
      <w:proofErr w:type="spellEnd"/>
      <w:r w:rsidRPr="00097BD3">
        <w:rPr>
          <w:rFonts w:eastAsia="Calibri"/>
        </w:rPr>
        <w:t xml:space="preserve"> ei kavandata. Praktikas võib ülesanne põhjustada ajutist töökoormuse kasvu siseturu hädaolukorrarežiimi ajal, kuid selleks ei looda eraldi ametikohti ega struktuuriüksusi.</w:t>
      </w:r>
    </w:p>
    <w:p w14:paraId="75251132" w14:textId="77777777" w:rsidR="00D81F2B" w:rsidRDefault="00D81F2B" w:rsidP="00A119B1">
      <w:pPr>
        <w:pStyle w:val="Default"/>
        <w:jc w:val="both"/>
        <w:rPr>
          <w:rFonts w:eastAsia="Calibri"/>
        </w:rPr>
      </w:pPr>
    </w:p>
    <w:p w14:paraId="02EAE6B2" w14:textId="1E61B0E3" w:rsidR="00D81F2B" w:rsidRPr="00D81F2B" w:rsidRDefault="00D81F2B" w:rsidP="00A119B1">
      <w:pPr>
        <w:pStyle w:val="Default"/>
        <w:jc w:val="both"/>
        <w:rPr>
          <w:rFonts w:eastAsia="Calibri"/>
          <w:i/>
          <w:iCs/>
        </w:rPr>
      </w:pPr>
      <w:proofErr w:type="spellStart"/>
      <w:r w:rsidRPr="00D81F2B">
        <w:rPr>
          <w:rFonts w:eastAsia="Calibri"/>
          <w:i/>
          <w:iCs/>
        </w:rPr>
        <w:t>MKMi</w:t>
      </w:r>
      <w:proofErr w:type="spellEnd"/>
      <w:r w:rsidRPr="00D81F2B">
        <w:rPr>
          <w:rFonts w:eastAsia="Calibri"/>
          <w:i/>
          <w:iCs/>
        </w:rPr>
        <w:t xml:space="preserve"> kulud</w:t>
      </w:r>
    </w:p>
    <w:p w14:paraId="3701972D" w14:textId="77777777" w:rsidR="00D81F2B" w:rsidRDefault="00D81F2B" w:rsidP="00A119B1">
      <w:pPr>
        <w:pStyle w:val="Default"/>
        <w:jc w:val="both"/>
        <w:rPr>
          <w:rFonts w:eastAsia="Calibri"/>
        </w:rPr>
      </w:pPr>
    </w:p>
    <w:p w14:paraId="5EC7B241" w14:textId="05D1150A" w:rsidR="00D81F2B" w:rsidRPr="00097BD3" w:rsidRDefault="00D81F2B" w:rsidP="00A119B1">
      <w:pPr>
        <w:pStyle w:val="Default"/>
        <w:jc w:val="both"/>
        <w:rPr>
          <w:rFonts w:eastAsia="Calibri"/>
        </w:rPr>
      </w:pPr>
      <w:r w:rsidRPr="00D81F2B">
        <w:rPr>
          <w:rFonts w:eastAsia="Calibri"/>
        </w:rPr>
        <w:t xml:space="preserve">Lisaks võivad IMERA nõukoja töös osalemisega kaasneda Eestile kulud seoses Eesti esindaja ja tema asendusliikme lähetustega Brüsselisse. Need kulud sõltuvad nõukoja töö intensiivsusest ja kohtumiste sagedusest ning kaetakse üldjuhul kehtivate lähetuskulude reeglite alusel olemasolevate eelarveridade arvelt. </w:t>
      </w:r>
    </w:p>
    <w:p w14:paraId="0DD24800" w14:textId="77777777" w:rsidR="00AF6CDB" w:rsidRPr="00097BD3" w:rsidRDefault="00AF6CDB" w:rsidP="00A119B1">
      <w:pPr>
        <w:pStyle w:val="Default"/>
        <w:jc w:val="both"/>
        <w:rPr>
          <w:b/>
          <w:bCs/>
          <w:color w:val="auto"/>
        </w:rPr>
      </w:pPr>
    </w:p>
    <w:p w14:paraId="5201AAD3" w14:textId="1586B3FA" w:rsidR="00504B4D" w:rsidRPr="00097BD3" w:rsidRDefault="53A25870" w:rsidP="007D2E1E">
      <w:pPr>
        <w:pStyle w:val="Pealkiri1"/>
        <w:numPr>
          <w:ilvl w:val="0"/>
          <w:numId w:val="3"/>
        </w:numPr>
        <w:spacing w:before="0" w:line="240" w:lineRule="auto"/>
        <w:jc w:val="both"/>
        <w:rPr>
          <w:rFonts w:ascii="Times New Roman" w:hAnsi="Times New Roman" w:cs="Times New Roman"/>
          <w:b/>
          <w:bCs/>
          <w:color w:val="auto"/>
          <w:sz w:val="24"/>
          <w:szCs w:val="24"/>
        </w:rPr>
      </w:pPr>
      <w:commentRangeStart w:id="36"/>
      <w:r w:rsidRPr="00097BD3">
        <w:rPr>
          <w:rFonts w:ascii="Times New Roman" w:hAnsi="Times New Roman" w:cs="Times New Roman"/>
          <w:b/>
          <w:bCs/>
          <w:color w:val="auto"/>
          <w:sz w:val="24"/>
          <w:szCs w:val="24"/>
        </w:rPr>
        <w:t>Rakendusaktid</w:t>
      </w:r>
      <w:commentRangeEnd w:id="36"/>
      <w:r w:rsidR="005459FD">
        <w:rPr>
          <w:rStyle w:val="Kommentaariviide"/>
          <w:rFonts w:asciiTheme="minorHAnsi" w:eastAsiaTheme="minorHAnsi" w:hAnsiTheme="minorHAnsi" w:cstheme="minorBidi"/>
          <w:color w:val="auto"/>
        </w:rPr>
        <w:commentReference w:id="36"/>
      </w:r>
    </w:p>
    <w:p w14:paraId="6D09EE63" w14:textId="77777777" w:rsidR="00504B4D" w:rsidRPr="00097BD3" w:rsidRDefault="00504B4D" w:rsidP="190A2A4C">
      <w:pPr>
        <w:pStyle w:val="Default"/>
        <w:jc w:val="both"/>
        <w:rPr>
          <w:color w:val="auto"/>
        </w:rPr>
      </w:pPr>
    </w:p>
    <w:p w14:paraId="130D3BDB" w14:textId="691621BA" w:rsidR="00504B4D" w:rsidRPr="00097BD3" w:rsidRDefault="53A25870" w:rsidP="190A2A4C">
      <w:pPr>
        <w:pStyle w:val="Default"/>
        <w:jc w:val="both"/>
        <w:rPr>
          <w:color w:val="auto"/>
        </w:rPr>
      </w:pPr>
      <w:r w:rsidRPr="00097BD3">
        <w:rPr>
          <w:color w:val="auto"/>
        </w:rPr>
        <w:t>Seaduse rakendamine ei nõua uute rakendusaktide kehtestamist.</w:t>
      </w:r>
    </w:p>
    <w:p w14:paraId="1A856C8A" w14:textId="1CF332A3" w:rsidR="00504B4D" w:rsidRPr="00097BD3" w:rsidRDefault="00504B4D" w:rsidP="190A2A4C">
      <w:pPr>
        <w:pStyle w:val="Default"/>
        <w:jc w:val="both"/>
        <w:rPr>
          <w:b/>
          <w:bCs/>
          <w:color w:val="auto"/>
        </w:rPr>
      </w:pPr>
    </w:p>
    <w:p w14:paraId="222C0283" w14:textId="2F2F93FC" w:rsidR="00504B4D" w:rsidRPr="00097BD3" w:rsidRDefault="00AD1390" w:rsidP="190A2A4C">
      <w:pPr>
        <w:pStyle w:val="Default"/>
        <w:jc w:val="both"/>
        <w:rPr>
          <w:b/>
          <w:bCs/>
          <w:color w:val="auto"/>
        </w:rPr>
      </w:pPr>
      <w:r w:rsidRPr="00097BD3">
        <w:rPr>
          <w:b/>
          <w:bCs/>
          <w:color w:val="auto"/>
        </w:rPr>
        <w:lastRenderedPageBreak/>
        <w:t>9</w:t>
      </w:r>
      <w:r w:rsidR="00504B4D" w:rsidRPr="00097BD3">
        <w:rPr>
          <w:b/>
          <w:bCs/>
          <w:color w:val="auto"/>
        </w:rPr>
        <w:t>. Seaduse jõustumine</w:t>
      </w:r>
    </w:p>
    <w:p w14:paraId="08F1DBD9" w14:textId="77777777" w:rsidR="00E844D5" w:rsidRPr="00097BD3" w:rsidRDefault="00E844D5" w:rsidP="7FE43373">
      <w:pPr>
        <w:pStyle w:val="Default"/>
        <w:jc w:val="both"/>
        <w:rPr>
          <w:color w:val="auto"/>
        </w:rPr>
      </w:pPr>
    </w:p>
    <w:p w14:paraId="7AE0ED43" w14:textId="3293488A" w:rsidR="00890C19" w:rsidRDefault="4B0756F0" w:rsidP="7FE43373">
      <w:pPr>
        <w:pStyle w:val="Default"/>
        <w:jc w:val="both"/>
      </w:pPr>
      <w:r w:rsidRPr="00097BD3">
        <w:t xml:space="preserve">Seadus </w:t>
      </w:r>
      <w:r w:rsidR="33F5C9CC" w:rsidRPr="00097BD3">
        <w:t xml:space="preserve">on planeeritud </w:t>
      </w:r>
      <w:r w:rsidRPr="00097BD3">
        <w:t>jõustu</w:t>
      </w:r>
      <w:r w:rsidR="571881CA" w:rsidRPr="00097BD3">
        <w:t>ma</w:t>
      </w:r>
      <w:r w:rsidRPr="00097BD3">
        <w:t xml:space="preserve"> 29. mail 2026. aastal – samal päeval, kui muutub kohustuslikuks </w:t>
      </w:r>
      <w:r w:rsidR="0E68B3C1" w:rsidRPr="00097BD3">
        <w:t xml:space="preserve">IMERA ja </w:t>
      </w:r>
      <w:r w:rsidR="000107F0" w:rsidRPr="00097BD3">
        <w:t>sellega kaasneva koondmääruse (EL) 2024/</w:t>
      </w:r>
      <w:r w:rsidR="003645D8" w:rsidRPr="00097BD3">
        <w:t>2748</w:t>
      </w:r>
      <w:r w:rsidR="0E68B3C1" w:rsidRPr="00097BD3">
        <w:t xml:space="preserve"> kohald</w:t>
      </w:r>
      <w:r w:rsidR="00E8425E" w:rsidRPr="00097BD3">
        <w:t>a</w:t>
      </w:r>
      <w:r w:rsidR="0E68B3C1" w:rsidRPr="00097BD3">
        <w:t>mine</w:t>
      </w:r>
      <w:r w:rsidRPr="00097BD3">
        <w:t xml:space="preserve">. </w:t>
      </w:r>
      <w:commentRangeStart w:id="37"/>
      <w:r w:rsidRPr="00097BD3">
        <w:t xml:space="preserve">Selline jõustumistähtaeg võimaldab asjaomastel </w:t>
      </w:r>
      <w:r w:rsidR="159FCE14" w:rsidRPr="00097BD3">
        <w:t xml:space="preserve">pädevatel </w:t>
      </w:r>
      <w:r w:rsidRPr="00097BD3">
        <w:t>asutustel</w:t>
      </w:r>
      <w:r w:rsidR="159FCE14" w:rsidRPr="00097BD3">
        <w:t xml:space="preserve"> </w:t>
      </w:r>
      <w:r w:rsidRPr="00097BD3">
        <w:t>teha vajalikud ettevalmistused ning tagab õigeaegse</w:t>
      </w:r>
      <w:r>
        <w:t xml:space="preserve"> rakend</w:t>
      </w:r>
      <w:r w:rsidR="00250DE8">
        <w:t>ami</w:t>
      </w:r>
      <w:r>
        <w:t>svalmiduse.</w:t>
      </w:r>
      <w:commentRangeEnd w:id="37"/>
      <w:r w:rsidR="008935D7">
        <w:rPr>
          <w:rStyle w:val="Kommentaariviide"/>
          <w:rFonts w:asciiTheme="minorHAnsi" w:hAnsiTheme="minorHAnsi" w:cstheme="minorBidi"/>
          <w:color w:val="auto"/>
          <w:kern w:val="2"/>
        </w:rPr>
        <w:commentReference w:id="37"/>
      </w:r>
    </w:p>
    <w:p w14:paraId="43D6977F" w14:textId="77777777" w:rsidR="003D4664" w:rsidRDefault="003D4664" w:rsidP="7FE43373">
      <w:pPr>
        <w:pStyle w:val="Default"/>
        <w:jc w:val="both"/>
        <w:rPr>
          <w:color w:val="auto"/>
        </w:rPr>
      </w:pPr>
    </w:p>
    <w:p w14:paraId="7B6B184D" w14:textId="0514C3D3" w:rsidR="009149C8" w:rsidRDefault="00AD1390" w:rsidP="006A62A5">
      <w:pPr>
        <w:pStyle w:val="Pealkiri1"/>
        <w:spacing w:before="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10</w:t>
      </w:r>
      <w:r w:rsidR="006A62A5">
        <w:rPr>
          <w:rFonts w:ascii="Times New Roman" w:hAnsi="Times New Roman" w:cs="Times New Roman"/>
          <w:b/>
          <w:bCs/>
          <w:color w:val="auto"/>
          <w:sz w:val="24"/>
          <w:szCs w:val="24"/>
        </w:rPr>
        <w:t xml:space="preserve">. </w:t>
      </w:r>
      <w:r w:rsidR="00504B4D" w:rsidRPr="003945B2">
        <w:rPr>
          <w:rFonts w:ascii="Times New Roman" w:hAnsi="Times New Roman" w:cs="Times New Roman"/>
          <w:b/>
          <w:bCs/>
          <w:color w:val="auto"/>
          <w:sz w:val="24"/>
          <w:szCs w:val="24"/>
        </w:rPr>
        <w:t>Eelnõu kooskõlastamine, huvirühmade kaasamine ja avalik konsultatsioon</w:t>
      </w:r>
    </w:p>
    <w:p w14:paraId="1FB0774E" w14:textId="77777777" w:rsidR="003F7E89" w:rsidRPr="003F7E89" w:rsidRDefault="003F7E89" w:rsidP="00463957"/>
    <w:p w14:paraId="5E96A45F" w14:textId="49090D2D" w:rsidR="00256B4E" w:rsidRDefault="00256B4E" w:rsidP="00256B4E">
      <w:pPr>
        <w:keepNext/>
        <w:widowControl w:val="0"/>
        <w:pBdr>
          <w:bottom w:val="single" w:sz="12" w:space="1" w:color="auto"/>
        </w:pBdr>
        <w:tabs>
          <w:tab w:val="left" w:pos="720"/>
        </w:tabs>
        <w:autoSpaceDE w:val="0"/>
        <w:autoSpaceDN w:val="0"/>
        <w:adjustRightInd w:val="0"/>
        <w:spacing w:after="0" w:line="240" w:lineRule="auto"/>
        <w:jc w:val="both"/>
        <w:outlineLvl w:val="0"/>
        <w:rPr>
          <w:rFonts w:ascii="Times New Roman" w:hAnsi="Times New Roman" w:cs="Times New Roman"/>
          <w:sz w:val="24"/>
          <w:szCs w:val="24"/>
        </w:rPr>
      </w:pPr>
      <w:r w:rsidRPr="00256B4E">
        <w:rPr>
          <w:rFonts w:ascii="Times New Roman" w:hAnsi="Times New Roman" w:cs="Times New Roman"/>
          <w:sz w:val="24"/>
          <w:szCs w:val="24"/>
        </w:rPr>
        <w:t>Eelnõu esitat</w:t>
      </w:r>
      <w:r w:rsidR="00A4221E">
        <w:rPr>
          <w:rFonts w:ascii="Times New Roman" w:hAnsi="Times New Roman" w:cs="Times New Roman"/>
          <w:sz w:val="24"/>
          <w:szCs w:val="24"/>
        </w:rPr>
        <w:t>i</w:t>
      </w:r>
      <w:r w:rsidRPr="00256B4E">
        <w:rPr>
          <w:rFonts w:ascii="Times New Roman" w:hAnsi="Times New Roman" w:cs="Times New Roman"/>
          <w:sz w:val="24"/>
          <w:szCs w:val="24"/>
        </w:rPr>
        <w:t xml:space="preserve"> kooskõlastamiseks eelnõude infosüsteemi (EIS) kaudu Justiits- ja Digiministeeriumile, Rahandusministeeriumile, Kliimaministeeriumile, Siseministeeriumile, Sotsiaalministeeriumile, Regionaal- ja </w:t>
      </w:r>
      <w:r w:rsidR="00E675C8">
        <w:rPr>
          <w:rFonts w:ascii="Times New Roman" w:hAnsi="Times New Roman" w:cs="Times New Roman"/>
          <w:sz w:val="24"/>
          <w:szCs w:val="24"/>
        </w:rPr>
        <w:t>Põllumajandusministeeriumile</w:t>
      </w:r>
      <w:r w:rsidR="00E675C8" w:rsidRPr="00256B4E">
        <w:rPr>
          <w:rFonts w:ascii="Times New Roman" w:hAnsi="Times New Roman" w:cs="Times New Roman"/>
          <w:sz w:val="24"/>
          <w:szCs w:val="24"/>
        </w:rPr>
        <w:t xml:space="preserve"> </w:t>
      </w:r>
      <w:r w:rsidRPr="00256B4E">
        <w:rPr>
          <w:rFonts w:ascii="Times New Roman" w:hAnsi="Times New Roman" w:cs="Times New Roman"/>
          <w:sz w:val="24"/>
          <w:szCs w:val="24"/>
        </w:rPr>
        <w:t>ning Riigikantseleile, samuti arvamuse avaldamiseks Eesti Kaubandus- ja Tööstuskojale, AS-ile Eesti Varude Keskus, Eesti Väike- ja Keskmiste Ettevõtjate Assotsiatsioonile, Tarbijakaitse ja Tehnilise Järelevalve Ametile, Häirekeskusele, Maksu- ja Tolliametile, Statistikaametile, Põllumajandus- ja Toiduametile, Põllumajanduse Registrite ja Informatsiooni Ametile, Terviseametile ning Ravimiametile.</w:t>
      </w:r>
      <w:r w:rsidR="00A4221E">
        <w:rPr>
          <w:rFonts w:ascii="Times New Roman" w:hAnsi="Times New Roman" w:cs="Times New Roman"/>
          <w:sz w:val="24"/>
          <w:szCs w:val="24"/>
        </w:rPr>
        <w:t xml:space="preserve"> Eelnõule kooskõlastamisel esitatud märkused ja nendega arvestamine on toodud seletuskirja lisas.</w:t>
      </w:r>
    </w:p>
    <w:p w14:paraId="75DC0B95" w14:textId="77777777" w:rsidR="006A62A5" w:rsidRDefault="006A62A5" w:rsidP="00256B4E">
      <w:pPr>
        <w:keepNext/>
        <w:widowControl w:val="0"/>
        <w:pBdr>
          <w:bottom w:val="single" w:sz="12" w:space="1" w:color="auto"/>
        </w:pBdr>
        <w:tabs>
          <w:tab w:val="left" w:pos="720"/>
        </w:tabs>
        <w:autoSpaceDE w:val="0"/>
        <w:autoSpaceDN w:val="0"/>
        <w:adjustRightInd w:val="0"/>
        <w:spacing w:after="0" w:line="240" w:lineRule="auto"/>
        <w:jc w:val="both"/>
        <w:outlineLvl w:val="0"/>
        <w:rPr>
          <w:rFonts w:ascii="Times New Roman" w:hAnsi="Times New Roman" w:cs="Times New Roman"/>
          <w:sz w:val="24"/>
          <w:szCs w:val="24"/>
        </w:rPr>
      </w:pPr>
    </w:p>
    <w:p w14:paraId="65C112DA" w14:textId="77777777" w:rsidR="006A62A5" w:rsidRPr="00256B4E" w:rsidRDefault="006A62A5" w:rsidP="00256B4E">
      <w:pPr>
        <w:keepNext/>
        <w:widowControl w:val="0"/>
        <w:pBdr>
          <w:bottom w:val="single" w:sz="12" w:space="1" w:color="auto"/>
        </w:pBdr>
        <w:tabs>
          <w:tab w:val="left" w:pos="720"/>
        </w:tabs>
        <w:autoSpaceDE w:val="0"/>
        <w:autoSpaceDN w:val="0"/>
        <w:adjustRightInd w:val="0"/>
        <w:spacing w:after="0" w:line="240" w:lineRule="auto"/>
        <w:jc w:val="both"/>
        <w:outlineLvl w:val="0"/>
        <w:rPr>
          <w:rFonts w:ascii="Times New Roman" w:hAnsi="Times New Roman" w:cs="Times New Roman"/>
          <w:sz w:val="24"/>
          <w:szCs w:val="24"/>
        </w:rPr>
      </w:pPr>
    </w:p>
    <w:p w14:paraId="7698320E" w14:textId="77777777" w:rsidR="009149C8" w:rsidRDefault="009149C8" w:rsidP="7FE43373">
      <w:pPr>
        <w:keepNext/>
        <w:widowControl w:val="0"/>
        <w:pBdr>
          <w:bottom w:val="single" w:sz="12" w:space="1" w:color="auto"/>
        </w:pBdr>
        <w:tabs>
          <w:tab w:val="left" w:pos="720"/>
        </w:tabs>
        <w:autoSpaceDE w:val="0"/>
        <w:autoSpaceDN w:val="0"/>
        <w:adjustRightInd w:val="0"/>
        <w:spacing w:after="0" w:line="240" w:lineRule="auto"/>
        <w:jc w:val="both"/>
        <w:outlineLvl w:val="0"/>
        <w:rPr>
          <w:rFonts w:ascii="Times New Roman" w:hAnsi="Times New Roman" w:cs="Times New Roman"/>
          <w:kern w:val="0"/>
          <w:sz w:val="24"/>
          <w:szCs w:val="24"/>
          <w14:ligatures w14:val="none"/>
        </w:rPr>
      </w:pPr>
    </w:p>
    <w:p w14:paraId="3A939C75" w14:textId="44235A7B" w:rsidR="00441B22" w:rsidRDefault="4300D7FF" w:rsidP="7FE43373">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14:ligatures w14:val="none"/>
        </w:rPr>
      </w:pPr>
      <w:r>
        <w:rPr>
          <w:rFonts w:ascii="Times New Roman" w:eastAsia="Arial Unicode MS" w:hAnsi="Times New Roman" w:cs="Times New Roman"/>
          <w:kern w:val="3"/>
          <w:sz w:val="24"/>
          <w:szCs w:val="24"/>
          <w:lang w:eastAsia="et-EE"/>
          <w14:ligatures w14:val="none"/>
        </w:rPr>
        <w:t xml:space="preserve">Algatab Vabariigi Valitsus </w:t>
      </w:r>
      <w:r w:rsidR="2FC58E93">
        <w:rPr>
          <w:rFonts w:ascii="Times New Roman" w:eastAsia="Arial Unicode MS" w:hAnsi="Times New Roman"/>
          <w:kern w:val="3"/>
          <w:sz w:val="24"/>
          <w:szCs w:val="24"/>
          <w:lang w:eastAsia="et-EE"/>
          <w14:ligatures w14:val="none"/>
        </w:rPr>
        <w:t>…</w:t>
      </w:r>
      <w:r>
        <w:rPr>
          <w:rFonts w:ascii="Times New Roman" w:eastAsia="Arial Unicode MS" w:hAnsi="Times New Roman"/>
          <w:kern w:val="3"/>
          <w:sz w:val="24"/>
          <w:szCs w:val="24"/>
          <w:lang w:eastAsia="et-EE"/>
          <w14:ligatures w14:val="none"/>
        </w:rPr>
        <w:t xml:space="preserve"> 202</w:t>
      </w:r>
      <w:r w:rsidR="00A4221E">
        <w:rPr>
          <w:rFonts w:ascii="Times New Roman" w:eastAsia="Arial Unicode MS" w:hAnsi="Times New Roman"/>
          <w:kern w:val="3"/>
          <w:sz w:val="24"/>
          <w:szCs w:val="24"/>
          <w:lang w:eastAsia="et-EE"/>
          <w14:ligatures w14:val="none"/>
        </w:rPr>
        <w:t>6</w:t>
      </w:r>
      <w:r>
        <w:rPr>
          <w:rFonts w:ascii="Times New Roman" w:eastAsia="Arial Unicode MS" w:hAnsi="Times New Roman"/>
          <w:kern w:val="3"/>
          <w:sz w:val="24"/>
          <w:szCs w:val="24"/>
          <w:lang w:eastAsia="et-EE"/>
          <w14:ligatures w14:val="none"/>
        </w:rPr>
        <w:t xml:space="preserve">. </w:t>
      </w:r>
      <w:r>
        <w:rPr>
          <w:rFonts w:ascii="Times New Roman" w:eastAsia="Arial Unicode MS" w:hAnsi="Times New Roman" w:cs="Times New Roman"/>
          <w:kern w:val="3"/>
          <w:sz w:val="24"/>
          <w:szCs w:val="24"/>
          <w:lang w:eastAsia="et-EE"/>
          <w14:ligatures w14:val="none"/>
        </w:rPr>
        <w:t>a</w:t>
      </w:r>
    </w:p>
    <w:p w14:paraId="38BA0695" w14:textId="77777777" w:rsidR="00441B22" w:rsidRDefault="4300D7FF" w:rsidP="7FE43373">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14:ligatures w14:val="none"/>
        </w:rPr>
      </w:pPr>
      <w:r>
        <w:rPr>
          <w:rFonts w:ascii="Times New Roman" w:eastAsia="Arial Unicode MS" w:hAnsi="Times New Roman" w:cs="Times New Roman"/>
          <w:color w:val="000000"/>
          <w:kern w:val="3"/>
          <w:sz w:val="24"/>
          <w:szCs w:val="24"/>
          <w:lang w:eastAsia="et-EE"/>
          <w14:ligatures w14:val="none"/>
        </w:rPr>
        <w:t>(allkirjastatud digitaalselt)</w:t>
      </w:r>
    </w:p>
    <w:p w14:paraId="24D6F545" w14:textId="77777777" w:rsidR="00441B22" w:rsidRPr="00397DCF" w:rsidRDefault="00441B22" w:rsidP="006130E7">
      <w:pPr>
        <w:spacing w:after="0" w:line="240" w:lineRule="auto"/>
        <w:jc w:val="both"/>
        <w:rPr>
          <w:rFonts w:ascii="Times New Roman" w:hAnsi="Times New Roman" w:cs="Times New Roman"/>
          <w:sz w:val="24"/>
          <w:szCs w:val="24"/>
        </w:rPr>
      </w:pPr>
    </w:p>
    <w:sectPr w:rsidR="00441B22" w:rsidRPr="00397DCF" w:rsidSect="00F81CDA">
      <w:footerReference w:type="default" r:id="rId19"/>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5" w:author="Karen Alamets - JUSTDIGI" w:date="2026-02-26T09:19:00Z" w:initials="KA">
    <w:p w14:paraId="73FD5DD3" w14:textId="77777777" w:rsidR="001A596B" w:rsidRDefault="001A596B" w:rsidP="001A596B">
      <w:pPr>
        <w:pStyle w:val="Kommentaaritekst"/>
      </w:pPr>
      <w:r>
        <w:rPr>
          <w:rStyle w:val="Kommentaariviide"/>
        </w:rPr>
        <w:annotationRef/>
      </w:r>
      <w:r>
        <w:t xml:space="preserve">Soovitame lisada täpsustuse. Lõigu viimane lause („Seetõttu on mõju hindamisel keskendatud IMERA rakendamisest tulenevale“) ei ole üheselt arusaadav. Soovitame täpsustada, millistele mõjudele hinnang keskendub. Näiteks: … </w:t>
      </w:r>
      <w:r>
        <w:rPr>
          <w:i/>
          <w:iCs/>
        </w:rPr>
        <w:t>mõjudele Eesti avalikule sektorile ja ettevõtjatele, arvestades regulatsiooni piiratud kohaldamisulatust ja selle rakendumist üksnes hädaolukorra või valvsusrežiimi kehtestamise korral</w:t>
      </w:r>
      <w:r>
        <w:t>.</w:t>
      </w:r>
    </w:p>
  </w:comment>
  <w:comment w:id="26" w:author="Karen Alamets - JUSTDIGI" w:date="2026-02-26T09:32:00Z" w:initials="KA">
    <w:p w14:paraId="2CD1E7F6" w14:textId="77777777" w:rsidR="0039288F" w:rsidRDefault="00657C12" w:rsidP="0039288F">
      <w:pPr>
        <w:pStyle w:val="Kommentaaritekst"/>
      </w:pPr>
      <w:r>
        <w:rPr>
          <w:rStyle w:val="Kommentaariviide"/>
        </w:rPr>
        <w:annotationRef/>
      </w:r>
      <w:r w:rsidR="0039288F">
        <w:t>Soovitame lisada täpsustuse, milliseid ettevõtjaid muudatus eelkõige puudutab, ning võimalusel tuua välja ka mõjutatud ettevõtjate ligikaudne arv. Näiteks võiks täpsustada, et muudatus puudutab eelkõige kriisi seisukohast oluliste kaupade ja teenuste tootjaid, tarnijaid ning nendega seotud tarneahelates osalevaid ettevõtjaid (hinnanguliselt … ettevõtjat).</w:t>
      </w:r>
    </w:p>
  </w:comment>
  <w:comment w:id="36" w:author="Maria Sults - JUSTDIGI" w:date="2026-02-26T12:43:00Z" w:initials="MS">
    <w:p w14:paraId="2968F010" w14:textId="77777777" w:rsidR="005459FD" w:rsidRDefault="005459FD" w:rsidP="005459FD">
      <w:pPr>
        <w:pStyle w:val="Kommentaaritekst"/>
      </w:pPr>
      <w:r>
        <w:rPr>
          <w:rStyle w:val="Kommentaariviide"/>
        </w:rPr>
        <w:annotationRef/>
      </w:r>
      <w:r>
        <w:t>Palun kajastage selle punkti all, kas seaduse muutmise tõttu on tarvis muuta või tunnistada kehtetuks praegu kehtivaid õigusakte (vt HÕNTE § 48 lg 3 p 2)</w:t>
      </w:r>
    </w:p>
  </w:comment>
  <w:comment w:id="37" w:author="Maria Sults - JUSTDIGI" w:date="2026-02-26T18:12:00Z" w:initials="MS">
    <w:p w14:paraId="31D367B6" w14:textId="77777777" w:rsidR="002D5F1D" w:rsidRDefault="008935D7" w:rsidP="002D5F1D">
      <w:pPr>
        <w:pStyle w:val="Kommentaaritekst"/>
      </w:pPr>
      <w:r>
        <w:rPr>
          <w:rStyle w:val="Kommentaariviide"/>
        </w:rPr>
        <w:annotationRef/>
      </w:r>
      <w:r w:rsidR="002D5F1D">
        <w:t>Seletuskirjast ei selgu, milline aeg peaks jääma seaduse avaldamise ja jõustumise vahele (</w:t>
      </w:r>
      <w:r w:rsidR="002D5F1D">
        <w:rPr>
          <w:i/>
          <w:iCs/>
        </w:rPr>
        <w:t>vacatio legis</w:t>
      </w:r>
      <w:r w:rsidR="002D5F1D">
        <w:t xml:space="preserve">). Kui eelnõu menetlus peaks viibima, siis ei pruugi rakendajatel jääda piisavalt aega vajalikeks ettevalmistamiseks. Palume seletuskirja täiendada nii, et sellest selguks nõutav </w:t>
      </w:r>
      <w:r w:rsidR="002D5F1D">
        <w:rPr>
          <w:i/>
          <w:iCs/>
        </w:rPr>
        <w:t>vacatio legis</w:t>
      </w:r>
      <w:r w:rsidR="002D5F1D">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D5DD3" w15:done="0"/>
  <w15:commentEx w15:paraId="2CD1E7F6" w15:done="0"/>
  <w15:commentEx w15:paraId="2968F010" w15:done="0"/>
  <w15:commentEx w15:paraId="31D367B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56172E" w16cex:dateUtc="2026-02-26T07:19:00Z"/>
  <w16cex:commentExtensible w16cex:durableId="135EEE7B" w16cex:dateUtc="2026-02-26T07:32:00Z"/>
  <w16cex:commentExtensible w16cex:durableId="363CBF13" w16cex:dateUtc="2026-02-26T10:43:00Z"/>
  <w16cex:commentExtensible w16cex:durableId="1F43F957" w16cex:dateUtc="2026-02-26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D5DD3" w16cid:durableId="4956172E"/>
  <w16cid:commentId w16cid:paraId="2CD1E7F6" w16cid:durableId="135EEE7B"/>
  <w16cid:commentId w16cid:paraId="2968F010" w16cid:durableId="363CBF13"/>
  <w16cid:commentId w16cid:paraId="31D367B6" w16cid:durableId="1F43F9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CADBF" w14:textId="77777777" w:rsidR="009E2263" w:rsidRDefault="009E2263" w:rsidP="00504B4D">
      <w:pPr>
        <w:spacing w:after="0" w:line="240" w:lineRule="auto"/>
      </w:pPr>
      <w:r>
        <w:separator/>
      </w:r>
    </w:p>
  </w:endnote>
  <w:endnote w:type="continuationSeparator" w:id="0">
    <w:p w14:paraId="63DB1726" w14:textId="77777777" w:rsidR="009E2263" w:rsidRDefault="009E2263" w:rsidP="0050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4954654"/>
      <w:docPartObj>
        <w:docPartGallery w:val="Page Numbers (Bottom of Page)"/>
        <w:docPartUnique/>
      </w:docPartObj>
    </w:sdtPr>
    <w:sdtContent>
      <w:p w14:paraId="02AFCB48" w14:textId="474979BC" w:rsidR="00504B4D" w:rsidRDefault="00504B4D">
        <w:pPr>
          <w:pStyle w:val="Jalus"/>
          <w:jc w:val="center"/>
        </w:pPr>
        <w:r>
          <w:fldChar w:fldCharType="begin"/>
        </w:r>
        <w:r>
          <w:instrText>PAGE   \* MERGEFORMAT</w:instrText>
        </w:r>
        <w:r>
          <w:fldChar w:fldCharType="separate"/>
        </w:r>
        <w:r>
          <w:t>2</w:t>
        </w:r>
        <w:r>
          <w:fldChar w:fldCharType="end"/>
        </w:r>
      </w:p>
    </w:sdtContent>
  </w:sdt>
  <w:p w14:paraId="45FDD72A" w14:textId="77777777" w:rsidR="00504B4D" w:rsidRDefault="00504B4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E7BC4" w14:textId="77777777" w:rsidR="009E2263" w:rsidRDefault="009E2263" w:rsidP="00504B4D">
      <w:pPr>
        <w:spacing w:after="0" w:line="240" w:lineRule="auto"/>
      </w:pPr>
      <w:r>
        <w:separator/>
      </w:r>
    </w:p>
  </w:footnote>
  <w:footnote w:type="continuationSeparator" w:id="0">
    <w:p w14:paraId="31352134" w14:textId="77777777" w:rsidR="009E2263" w:rsidRDefault="009E2263" w:rsidP="00504B4D">
      <w:pPr>
        <w:spacing w:after="0" w:line="240" w:lineRule="auto"/>
      </w:pPr>
      <w:r>
        <w:continuationSeparator/>
      </w:r>
    </w:p>
  </w:footnote>
  <w:footnote w:id="1">
    <w:p w14:paraId="1B614F33" w14:textId="2ACDC160" w:rsidR="007D2E1E" w:rsidRDefault="007D2E1E" w:rsidP="00114FBE">
      <w:pPr>
        <w:pStyle w:val="Allmrkusetekst"/>
        <w:jc w:val="both"/>
      </w:pPr>
      <w:r>
        <w:rPr>
          <w:rStyle w:val="Allmrkuseviide"/>
        </w:rPr>
        <w:footnoteRef/>
      </w:r>
      <w:r>
        <w:t xml:space="preserve"> </w:t>
      </w:r>
      <w:r w:rsidRPr="007D2E1E">
        <w:t>Euroopa Parlamendi ja nõukogu määrus (EL) 2024/2747, 8. november 2024, millega luuakse siseturu hädaolukorra ja vastupanuvõimega seotud meetmete raamistik ning muudetakse nõukogu määrust (EÜ) nr 2679/98 (siseturu hädaolukorra ja vastupanuvõime määrus).</w:t>
      </w:r>
    </w:p>
  </w:footnote>
  <w:footnote w:id="2">
    <w:p w14:paraId="0C00D082" w14:textId="19ACA4D2" w:rsidR="007D2E1E" w:rsidRDefault="007D2E1E" w:rsidP="00114FBE">
      <w:pPr>
        <w:pStyle w:val="Allmrkusetekst"/>
        <w:jc w:val="both"/>
      </w:pPr>
      <w:r>
        <w:rPr>
          <w:rStyle w:val="Allmrkuseviide"/>
        </w:rPr>
        <w:footnoteRef/>
      </w:r>
      <w:r>
        <w:t xml:space="preserve"> </w:t>
      </w:r>
      <w:r w:rsidRPr="00C72F6B">
        <w:t>Euroopa Parlamendi ja nõukogu määrus (EL) 2024/2748, 8. november 2024, millega muudetakse määrusi (EL) nr 305/2011, (EL) 2016/424, (EL) 2016/425, (EL) 2016/426, (EL) 2023/988 ja (EL) 2023/1230 vastavushindamise, nõuetele vastavuse eelduse, ühtsete kirjelduste vastuvõtmise ja turujärelevalve hädaolukorramenetluste osas, mis on tingitud siseturu hädaolukorrast.</w:t>
      </w:r>
    </w:p>
  </w:footnote>
  <w:footnote w:id="3">
    <w:p w14:paraId="31BFD8E5" w14:textId="2696D654" w:rsidR="007D2E1E" w:rsidRDefault="007D2E1E" w:rsidP="00114FBE">
      <w:pPr>
        <w:pStyle w:val="Allmrkusetekst"/>
        <w:jc w:val="both"/>
      </w:pPr>
      <w:r>
        <w:rPr>
          <w:rStyle w:val="Allmrkuseviide"/>
        </w:rPr>
        <w:footnoteRef/>
      </w:r>
      <w:r>
        <w:t xml:space="preserve"> R</w:t>
      </w:r>
      <w:r w:rsidRPr="005B383C">
        <w:t xml:space="preserve">iigikogu menetluses, eelnõu nr 668 SE, seisuga </w:t>
      </w:r>
      <w:r>
        <w:t xml:space="preserve">21. juuli </w:t>
      </w:r>
      <w:r w:rsidRPr="005B383C">
        <w:t> 2025</w:t>
      </w:r>
      <w:r w:rsidR="001A3F67">
        <w:t>.</w:t>
      </w:r>
    </w:p>
  </w:footnote>
  <w:footnote w:id="4">
    <w:p w14:paraId="77398EDD" w14:textId="3321295B" w:rsidR="0061051B" w:rsidRDefault="0061051B" w:rsidP="00114FBE">
      <w:pPr>
        <w:pStyle w:val="Allmrkusetekst"/>
        <w:jc w:val="both"/>
      </w:pPr>
      <w:r>
        <w:rPr>
          <w:rStyle w:val="Allmrkuseviide"/>
        </w:rPr>
        <w:footnoteRef/>
      </w:r>
      <w:r>
        <w:t xml:space="preserve"> </w:t>
      </w:r>
      <w:r w:rsidR="00CF166F">
        <w:t>Ettepanek: Euroopa Parlamend</w:t>
      </w:r>
      <w:r w:rsidR="00E671A6">
        <w:t>i</w:t>
      </w:r>
      <w:r w:rsidR="00CF166F">
        <w:t xml:space="preserve"> ja nõukogu määrus</w:t>
      </w:r>
      <w:r w:rsidR="00D444E0">
        <w:t>, millega</w:t>
      </w:r>
      <w:r w:rsidRPr="0061051B">
        <w:t xml:space="preserve"> </w:t>
      </w:r>
      <w:r w:rsidR="00D444E0" w:rsidRPr="00893ED7">
        <w:rPr>
          <w:rFonts w:cstheme="minorHAnsi"/>
          <w:color w:val="333333"/>
          <w:shd w:val="clear" w:color="auto" w:fill="FFFFFF"/>
        </w:rPr>
        <w:t xml:space="preserve">luuakse ühtse turu hädaolukorra mehhanism ja tunnistatakse kehtetuks nõukogu määrus </w:t>
      </w:r>
      <w:r w:rsidRPr="0061051B">
        <w:t>(E</w:t>
      </w:r>
      <w:r w:rsidR="00D444E0">
        <w:t>Ü</w:t>
      </w:r>
      <w:r w:rsidRPr="0061051B">
        <w:t>) 2679/98</w:t>
      </w:r>
      <w:r w:rsidR="00D444E0">
        <w:t>.</w:t>
      </w:r>
    </w:p>
  </w:footnote>
  <w:footnote w:id="5">
    <w:p w14:paraId="27F08A28" w14:textId="5021712C" w:rsidR="007D2E1E" w:rsidRDefault="007D2E1E" w:rsidP="00114FBE">
      <w:pPr>
        <w:pStyle w:val="Allmrkusetekst"/>
        <w:jc w:val="both"/>
        <w:rPr>
          <w:rFonts w:eastAsia="Arial" w:cstheme="minorHAnsi"/>
          <w:color w:val="222222"/>
        </w:rPr>
      </w:pPr>
      <w:r w:rsidRPr="00AB0E02">
        <w:rPr>
          <w:rStyle w:val="Allmrkuseviide"/>
          <w:rFonts w:cstheme="minorHAnsi"/>
        </w:rPr>
        <w:footnoteRef/>
      </w:r>
      <w:r w:rsidRPr="00AB0E02">
        <w:rPr>
          <w:rFonts w:eastAsia="Arial" w:cstheme="minorHAnsi"/>
          <w:color w:val="222222"/>
        </w:rPr>
        <w:t xml:space="preserve"> Dokumendi number:</w:t>
      </w:r>
      <w:r w:rsidRPr="00AB0E02">
        <w:rPr>
          <w:rFonts w:cstheme="minorHAnsi"/>
        </w:rPr>
        <w:t xml:space="preserve"> </w:t>
      </w:r>
      <w:r w:rsidRPr="00AB0E02">
        <w:rPr>
          <w:rFonts w:eastAsia="Arial" w:cstheme="minorHAnsi"/>
          <w:color w:val="222222"/>
        </w:rPr>
        <w:t xml:space="preserve">23-0785/01; link: </w:t>
      </w:r>
      <w:hyperlink r:id="rId1" w:history="1">
        <w:r w:rsidR="003E0ED1" w:rsidRPr="00B47787">
          <w:rPr>
            <w:rStyle w:val="Hperlink"/>
            <w:rFonts w:eastAsia="Arial" w:cstheme="minorHAnsi"/>
          </w:rPr>
          <w:t>https://eelnoud.valitsus.ee/main/mount/docList/0877c904-5e0d-4b6d-9d3c-bd4d3adb1dfe</w:t>
        </w:r>
      </w:hyperlink>
      <w:r w:rsidR="003E0ED1">
        <w:rPr>
          <w:rFonts w:eastAsia="Arial" w:cstheme="minorHAnsi"/>
          <w:color w:val="222222"/>
        </w:rPr>
        <w:t xml:space="preserve"> </w:t>
      </w:r>
      <w:r w:rsidR="001149FE">
        <w:rPr>
          <w:rFonts w:eastAsia="Arial" w:cstheme="minorHAnsi"/>
          <w:color w:val="222222"/>
        </w:rPr>
        <w:t>.</w:t>
      </w:r>
    </w:p>
    <w:p w14:paraId="51F0E683" w14:textId="77777777" w:rsidR="007D2E1E" w:rsidRPr="00AB0E02" w:rsidRDefault="007D2E1E" w:rsidP="00114FBE">
      <w:pPr>
        <w:pStyle w:val="Allmrkusetekst"/>
        <w:jc w:val="both"/>
        <w:rPr>
          <w:rFonts w:cstheme="minorHAnsi"/>
        </w:rPr>
      </w:pPr>
    </w:p>
  </w:footnote>
  <w:footnote w:id="6">
    <w:p w14:paraId="5BF10F2D" w14:textId="50E2B3C0" w:rsidR="005F4977" w:rsidRDefault="005F4977" w:rsidP="00114FBE">
      <w:pPr>
        <w:pStyle w:val="Allmrkusetekst"/>
        <w:jc w:val="both"/>
      </w:pPr>
      <w:r>
        <w:rPr>
          <w:rStyle w:val="Allmrkuseviide"/>
        </w:rPr>
        <w:footnoteRef/>
      </w:r>
      <w:r>
        <w:t xml:space="preserve"> </w:t>
      </w:r>
      <w:hyperlink r:id="rId2" w:history="1">
        <w:proofErr w:type="spellStart"/>
        <w:r w:rsidRPr="005F4977">
          <w:rPr>
            <w:rStyle w:val="Hperlink"/>
          </w:rPr>
          <w:t>Directorate</w:t>
        </w:r>
        <w:proofErr w:type="spellEnd"/>
        <w:r w:rsidRPr="005F4977">
          <w:rPr>
            <w:rStyle w:val="Hperlink"/>
          </w:rPr>
          <w:t xml:space="preserve">-General </w:t>
        </w:r>
        <w:proofErr w:type="spellStart"/>
        <w:r w:rsidRPr="005F4977">
          <w:rPr>
            <w:rStyle w:val="Hperlink"/>
          </w:rPr>
          <w:t>for</w:t>
        </w:r>
        <w:proofErr w:type="spellEnd"/>
        <w:r w:rsidRPr="005F4977">
          <w:rPr>
            <w:rStyle w:val="Hperlink"/>
          </w:rPr>
          <w:t xml:space="preserve"> Health </w:t>
        </w:r>
        <w:proofErr w:type="spellStart"/>
        <w:r w:rsidRPr="005F4977">
          <w:rPr>
            <w:rStyle w:val="Hperlink"/>
          </w:rPr>
          <w:t>Emergency</w:t>
        </w:r>
        <w:proofErr w:type="spellEnd"/>
        <w:r w:rsidRPr="005F4977">
          <w:rPr>
            <w:rStyle w:val="Hperlink"/>
          </w:rPr>
          <w:t xml:space="preserve"> </w:t>
        </w:r>
        <w:proofErr w:type="spellStart"/>
        <w:r w:rsidRPr="005F4977">
          <w:rPr>
            <w:rStyle w:val="Hperlink"/>
          </w:rPr>
          <w:t>Preparedness</w:t>
        </w:r>
        <w:proofErr w:type="spellEnd"/>
        <w:r w:rsidRPr="005F4977">
          <w:rPr>
            <w:rStyle w:val="Hperlink"/>
          </w:rPr>
          <w:t xml:space="preserve"> and </w:t>
        </w:r>
        <w:proofErr w:type="spellStart"/>
        <w:r w:rsidRPr="005F4977">
          <w:rPr>
            <w:rStyle w:val="Hperlink"/>
          </w:rPr>
          <w:t>Response</w:t>
        </w:r>
        <w:proofErr w:type="spellEnd"/>
        <w:r w:rsidRPr="005F4977">
          <w:rPr>
            <w:rStyle w:val="Hperlink"/>
          </w:rPr>
          <w:t xml:space="preserve"> </w:t>
        </w:r>
        <w:proofErr w:type="spellStart"/>
        <w:r w:rsidRPr="005F4977">
          <w:rPr>
            <w:rStyle w:val="Hperlink"/>
          </w:rPr>
          <w:t>Authority</w:t>
        </w:r>
        <w:proofErr w:type="spellEnd"/>
      </w:hyperlink>
    </w:p>
  </w:footnote>
  <w:footnote w:id="7">
    <w:p w14:paraId="364C2589" w14:textId="0689F332" w:rsidR="005F4977" w:rsidRDefault="005F4977" w:rsidP="00114FBE">
      <w:pPr>
        <w:pStyle w:val="Allmrkusetekst"/>
        <w:jc w:val="both"/>
      </w:pPr>
      <w:r>
        <w:rPr>
          <w:rStyle w:val="Allmrkuseviide"/>
        </w:rPr>
        <w:footnoteRef/>
      </w:r>
      <w:r>
        <w:t xml:space="preserve"> </w:t>
      </w:r>
      <w:hyperlink r:id="rId3" w:history="1">
        <w:proofErr w:type="spellStart"/>
        <w:r w:rsidRPr="005F4977">
          <w:rPr>
            <w:rStyle w:val="Hperlink"/>
          </w:rPr>
          <w:t>Ensuring</w:t>
        </w:r>
        <w:proofErr w:type="spellEnd"/>
        <w:r w:rsidRPr="005F4977">
          <w:rPr>
            <w:rStyle w:val="Hperlink"/>
          </w:rPr>
          <w:t xml:space="preserve"> </w:t>
        </w:r>
        <w:proofErr w:type="spellStart"/>
        <w:r w:rsidRPr="005F4977">
          <w:rPr>
            <w:rStyle w:val="Hperlink"/>
          </w:rPr>
          <w:t>global</w:t>
        </w:r>
        <w:proofErr w:type="spellEnd"/>
        <w:r w:rsidRPr="005F4977">
          <w:rPr>
            <w:rStyle w:val="Hperlink"/>
          </w:rPr>
          <w:t xml:space="preserve"> </w:t>
        </w:r>
        <w:proofErr w:type="spellStart"/>
        <w:r w:rsidRPr="005F4977">
          <w:rPr>
            <w:rStyle w:val="Hperlink"/>
          </w:rPr>
          <w:t>food</w:t>
        </w:r>
        <w:proofErr w:type="spellEnd"/>
        <w:r w:rsidRPr="005F4977">
          <w:rPr>
            <w:rStyle w:val="Hperlink"/>
          </w:rPr>
          <w:t xml:space="preserve"> </w:t>
        </w:r>
        <w:proofErr w:type="spellStart"/>
        <w:r w:rsidRPr="005F4977">
          <w:rPr>
            <w:rStyle w:val="Hperlink"/>
          </w:rPr>
          <w:t>supply</w:t>
        </w:r>
        <w:proofErr w:type="spellEnd"/>
        <w:r w:rsidRPr="005F4977">
          <w:rPr>
            <w:rStyle w:val="Hperlink"/>
          </w:rPr>
          <w:t xml:space="preserve"> and </w:t>
        </w:r>
        <w:proofErr w:type="spellStart"/>
        <w:r w:rsidRPr="005F4977">
          <w:rPr>
            <w:rStyle w:val="Hperlink"/>
          </w:rPr>
          <w:t>food</w:t>
        </w:r>
        <w:proofErr w:type="spellEnd"/>
        <w:r w:rsidRPr="005F4977">
          <w:rPr>
            <w:rStyle w:val="Hperlink"/>
          </w:rPr>
          <w:t xml:space="preserve"> </w:t>
        </w:r>
        <w:proofErr w:type="spellStart"/>
        <w:r w:rsidRPr="005F4977">
          <w:rPr>
            <w:rStyle w:val="Hperlink"/>
          </w:rPr>
          <w:t>security</w:t>
        </w:r>
        <w:proofErr w:type="spellEnd"/>
        <w:r w:rsidRPr="005F4977">
          <w:rPr>
            <w:rStyle w:val="Hperlink"/>
          </w:rPr>
          <w:t xml:space="preserve"> - </w:t>
        </w:r>
        <w:proofErr w:type="spellStart"/>
        <w:r w:rsidRPr="005F4977">
          <w:rPr>
            <w:rStyle w:val="Hperlink"/>
          </w:rPr>
          <w:t>European</w:t>
        </w:r>
        <w:proofErr w:type="spellEnd"/>
        <w:r w:rsidRPr="005F4977">
          <w:rPr>
            <w:rStyle w:val="Hperlink"/>
          </w:rPr>
          <w:t xml:space="preserve"> </w:t>
        </w:r>
        <w:proofErr w:type="spellStart"/>
        <w:r w:rsidRPr="005F4977">
          <w:rPr>
            <w:rStyle w:val="Hperlink"/>
          </w:rPr>
          <w:t>Commission</w:t>
        </w:r>
        <w:proofErr w:type="spellEnd"/>
      </w:hyperlink>
    </w:p>
  </w:footnote>
  <w:footnote w:id="8">
    <w:p w14:paraId="3B40E1F3" w14:textId="43B4F000" w:rsidR="005F4977" w:rsidRDefault="005F4977" w:rsidP="00114FBE">
      <w:pPr>
        <w:pStyle w:val="Allmrkusetekst"/>
        <w:jc w:val="both"/>
      </w:pPr>
      <w:r>
        <w:rPr>
          <w:rStyle w:val="Allmrkuseviide"/>
        </w:rPr>
        <w:footnoteRef/>
      </w:r>
      <w:r>
        <w:t xml:space="preserve"> </w:t>
      </w:r>
      <w:hyperlink r:id="rId4" w:history="1">
        <w:proofErr w:type="spellStart"/>
        <w:r w:rsidRPr="005F4977">
          <w:rPr>
            <w:rStyle w:val="Hperlink"/>
          </w:rPr>
          <w:t>How</w:t>
        </w:r>
        <w:proofErr w:type="spellEnd"/>
        <w:r w:rsidRPr="005F4977">
          <w:rPr>
            <w:rStyle w:val="Hperlink"/>
          </w:rPr>
          <w:t xml:space="preserve"> </w:t>
        </w:r>
        <w:proofErr w:type="spellStart"/>
        <w:r w:rsidRPr="005F4977">
          <w:rPr>
            <w:rStyle w:val="Hperlink"/>
          </w:rPr>
          <w:t>does</w:t>
        </w:r>
        <w:proofErr w:type="spellEnd"/>
        <w:r w:rsidRPr="005F4977">
          <w:rPr>
            <w:rStyle w:val="Hperlink"/>
          </w:rPr>
          <w:t xml:space="preserve"> </w:t>
        </w:r>
        <w:proofErr w:type="spellStart"/>
        <w:r w:rsidRPr="005F4977">
          <w:rPr>
            <w:rStyle w:val="Hperlink"/>
          </w:rPr>
          <w:t>the</w:t>
        </w:r>
        <w:proofErr w:type="spellEnd"/>
        <w:r w:rsidRPr="005F4977">
          <w:rPr>
            <w:rStyle w:val="Hperlink"/>
          </w:rPr>
          <w:t xml:space="preserve"> </w:t>
        </w:r>
        <w:proofErr w:type="spellStart"/>
        <w:r w:rsidRPr="005F4977">
          <w:rPr>
            <w:rStyle w:val="Hperlink"/>
          </w:rPr>
          <w:t>Integrated</w:t>
        </w:r>
        <w:proofErr w:type="spellEnd"/>
        <w:r w:rsidRPr="005F4977">
          <w:rPr>
            <w:rStyle w:val="Hperlink"/>
          </w:rPr>
          <w:t xml:space="preserve"> </w:t>
        </w:r>
        <w:proofErr w:type="spellStart"/>
        <w:r w:rsidRPr="005F4977">
          <w:rPr>
            <w:rStyle w:val="Hperlink"/>
          </w:rPr>
          <w:t>Political</w:t>
        </w:r>
        <w:proofErr w:type="spellEnd"/>
        <w:r w:rsidRPr="005F4977">
          <w:rPr>
            <w:rStyle w:val="Hperlink"/>
          </w:rPr>
          <w:t xml:space="preserve"> </w:t>
        </w:r>
        <w:proofErr w:type="spellStart"/>
        <w:r w:rsidRPr="005F4977">
          <w:rPr>
            <w:rStyle w:val="Hperlink"/>
          </w:rPr>
          <w:t>Crisis</w:t>
        </w:r>
        <w:proofErr w:type="spellEnd"/>
        <w:r w:rsidRPr="005F4977">
          <w:rPr>
            <w:rStyle w:val="Hperlink"/>
          </w:rPr>
          <w:t xml:space="preserve"> </w:t>
        </w:r>
        <w:proofErr w:type="spellStart"/>
        <w:r w:rsidRPr="005F4977">
          <w:rPr>
            <w:rStyle w:val="Hperlink"/>
          </w:rPr>
          <w:t>Response</w:t>
        </w:r>
        <w:proofErr w:type="spellEnd"/>
        <w:r w:rsidRPr="005F4977">
          <w:rPr>
            <w:rStyle w:val="Hperlink"/>
          </w:rPr>
          <w:t xml:space="preserve"> (IPCR) </w:t>
        </w:r>
        <w:proofErr w:type="spellStart"/>
        <w:r w:rsidRPr="005F4977">
          <w:rPr>
            <w:rStyle w:val="Hperlink"/>
          </w:rPr>
          <w:t>mechanism</w:t>
        </w:r>
        <w:proofErr w:type="spellEnd"/>
        <w:r w:rsidRPr="005F4977">
          <w:rPr>
            <w:rStyle w:val="Hperlink"/>
          </w:rPr>
          <w:t xml:space="preserve"> </w:t>
        </w:r>
        <w:proofErr w:type="spellStart"/>
        <w:r w:rsidRPr="005F4977">
          <w:rPr>
            <w:rStyle w:val="Hperlink"/>
          </w:rPr>
          <w:t>work</w:t>
        </w:r>
        <w:proofErr w:type="spellEnd"/>
        <w:r w:rsidRPr="005F4977">
          <w:rPr>
            <w:rStyle w:val="Hperlink"/>
          </w:rPr>
          <w:t xml:space="preserve">? - </w:t>
        </w:r>
        <w:proofErr w:type="spellStart"/>
        <w:r w:rsidRPr="005F4977">
          <w:rPr>
            <w:rStyle w:val="Hperlink"/>
          </w:rPr>
          <w:t>Consilium</w:t>
        </w:r>
        <w:proofErr w:type="spellEnd"/>
      </w:hyperlink>
    </w:p>
  </w:footnote>
  <w:footnote w:id="9">
    <w:p w14:paraId="42BCACD9" w14:textId="2C1879FD" w:rsidR="00867858" w:rsidRDefault="00867858">
      <w:pPr>
        <w:pStyle w:val="Allmrkusetekst"/>
      </w:pPr>
      <w:r>
        <w:rPr>
          <w:rStyle w:val="Allmrkuseviide"/>
        </w:rPr>
        <w:footnoteRef/>
      </w:r>
      <w:r>
        <w:t xml:space="preserve"> </w:t>
      </w:r>
      <w:r w:rsidRPr="00097BD3">
        <w:rPr>
          <w:rFonts w:eastAsia="Calibri"/>
        </w:rPr>
        <w:t>Kulude arvestus on tehtud eeldusel, et ülesanded ei hõlma ööpäevaringse valmiduse loomist, riigisaladuse tasemel teabe töötlemist ega riiklikke IT-arendusi.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22D8F"/>
    <w:multiLevelType w:val="hybridMultilevel"/>
    <w:tmpl w:val="1F2097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E853DBA"/>
    <w:multiLevelType w:val="hybridMultilevel"/>
    <w:tmpl w:val="6F7ECC6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F210F17"/>
    <w:multiLevelType w:val="hybridMultilevel"/>
    <w:tmpl w:val="3EEAF0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9C4C25"/>
    <w:multiLevelType w:val="multilevel"/>
    <w:tmpl w:val="C7D84B9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6E4FF2"/>
    <w:multiLevelType w:val="hybridMultilevel"/>
    <w:tmpl w:val="CF0A31BA"/>
    <w:lvl w:ilvl="0" w:tplc="F6C6AE38">
      <w:start w:val="1"/>
      <w:numFmt w:val="bullet"/>
      <w:lvlText w:val=""/>
      <w:lvlJc w:val="left"/>
      <w:pPr>
        <w:ind w:left="720" w:hanging="360"/>
      </w:pPr>
      <w:rPr>
        <w:rFonts w:ascii="Symbol" w:hAnsi="Symbol" w:hint="default"/>
      </w:rPr>
    </w:lvl>
    <w:lvl w:ilvl="1" w:tplc="1EF032B4">
      <w:start w:val="1"/>
      <w:numFmt w:val="bullet"/>
      <w:lvlText w:val="o"/>
      <w:lvlJc w:val="left"/>
      <w:pPr>
        <w:ind w:left="1440" w:hanging="360"/>
      </w:pPr>
      <w:rPr>
        <w:rFonts w:ascii="Courier New" w:hAnsi="Courier New" w:hint="default"/>
      </w:rPr>
    </w:lvl>
    <w:lvl w:ilvl="2" w:tplc="72E65FB2">
      <w:start w:val="1"/>
      <w:numFmt w:val="bullet"/>
      <w:lvlText w:val=""/>
      <w:lvlJc w:val="left"/>
      <w:pPr>
        <w:ind w:left="2160" w:hanging="360"/>
      </w:pPr>
      <w:rPr>
        <w:rFonts w:ascii="Wingdings" w:hAnsi="Wingdings" w:hint="default"/>
      </w:rPr>
    </w:lvl>
    <w:lvl w:ilvl="3" w:tplc="C9EA8BF2">
      <w:start w:val="1"/>
      <w:numFmt w:val="bullet"/>
      <w:lvlText w:val=""/>
      <w:lvlJc w:val="left"/>
      <w:pPr>
        <w:ind w:left="2880" w:hanging="360"/>
      </w:pPr>
      <w:rPr>
        <w:rFonts w:ascii="Symbol" w:hAnsi="Symbol" w:hint="default"/>
      </w:rPr>
    </w:lvl>
    <w:lvl w:ilvl="4" w:tplc="2A545CEC">
      <w:start w:val="1"/>
      <w:numFmt w:val="bullet"/>
      <w:lvlText w:val="o"/>
      <w:lvlJc w:val="left"/>
      <w:pPr>
        <w:ind w:left="3600" w:hanging="360"/>
      </w:pPr>
      <w:rPr>
        <w:rFonts w:ascii="Courier New" w:hAnsi="Courier New" w:hint="default"/>
      </w:rPr>
    </w:lvl>
    <w:lvl w:ilvl="5" w:tplc="55ACFCB6">
      <w:start w:val="1"/>
      <w:numFmt w:val="bullet"/>
      <w:lvlText w:val=""/>
      <w:lvlJc w:val="left"/>
      <w:pPr>
        <w:ind w:left="4320" w:hanging="360"/>
      </w:pPr>
      <w:rPr>
        <w:rFonts w:ascii="Wingdings" w:hAnsi="Wingdings" w:hint="default"/>
      </w:rPr>
    </w:lvl>
    <w:lvl w:ilvl="6" w:tplc="9A229412">
      <w:start w:val="1"/>
      <w:numFmt w:val="bullet"/>
      <w:lvlText w:val=""/>
      <w:lvlJc w:val="left"/>
      <w:pPr>
        <w:ind w:left="5040" w:hanging="360"/>
      </w:pPr>
      <w:rPr>
        <w:rFonts w:ascii="Symbol" w:hAnsi="Symbol" w:hint="default"/>
      </w:rPr>
    </w:lvl>
    <w:lvl w:ilvl="7" w:tplc="24E6DAF2">
      <w:start w:val="1"/>
      <w:numFmt w:val="bullet"/>
      <w:lvlText w:val="o"/>
      <w:lvlJc w:val="left"/>
      <w:pPr>
        <w:ind w:left="5760" w:hanging="360"/>
      </w:pPr>
      <w:rPr>
        <w:rFonts w:ascii="Courier New" w:hAnsi="Courier New" w:hint="default"/>
      </w:rPr>
    </w:lvl>
    <w:lvl w:ilvl="8" w:tplc="0602B404">
      <w:start w:val="1"/>
      <w:numFmt w:val="bullet"/>
      <w:lvlText w:val=""/>
      <w:lvlJc w:val="left"/>
      <w:pPr>
        <w:ind w:left="6480" w:hanging="360"/>
      </w:pPr>
      <w:rPr>
        <w:rFonts w:ascii="Wingdings" w:hAnsi="Wingdings" w:hint="default"/>
      </w:rPr>
    </w:lvl>
  </w:abstractNum>
  <w:abstractNum w:abstractNumId="5" w15:restartNumberingAfterBreak="0">
    <w:nsid w:val="1C343392"/>
    <w:multiLevelType w:val="hybridMultilevel"/>
    <w:tmpl w:val="4998CF3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1CF51101"/>
    <w:multiLevelType w:val="hybridMultilevel"/>
    <w:tmpl w:val="312E1A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2984EBC"/>
    <w:multiLevelType w:val="multilevel"/>
    <w:tmpl w:val="97F2B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BF0C42"/>
    <w:multiLevelType w:val="hybridMultilevel"/>
    <w:tmpl w:val="2B526AB6"/>
    <w:lvl w:ilvl="0" w:tplc="042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4E15ADF"/>
    <w:multiLevelType w:val="multilevel"/>
    <w:tmpl w:val="06E4D8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783F7B"/>
    <w:multiLevelType w:val="hybridMultilevel"/>
    <w:tmpl w:val="1C926B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B295418"/>
    <w:multiLevelType w:val="multilevel"/>
    <w:tmpl w:val="CBA2A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662032"/>
    <w:multiLevelType w:val="multilevel"/>
    <w:tmpl w:val="C50E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E67C6"/>
    <w:multiLevelType w:val="multilevel"/>
    <w:tmpl w:val="C992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B098B"/>
    <w:multiLevelType w:val="multilevel"/>
    <w:tmpl w:val="AF165FC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6C458AE"/>
    <w:multiLevelType w:val="multilevel"/>
    <w:tmpl w:val="E2AC9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9C4718D"/>
    <w:multiLevelType w:val="multilevel"/>
    <w:tmpl w:val="0E8A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2E31F8"/>
    <w:multiLevelType w:val="multilevel"/>
    <w:tmpl w:val="877C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6E64AA"/>
    <w:multiLevelType w:val="hybridMultilevel"/>
    <w:tmpl w:val="485E9EE8"/>
    <w:lvl w:ilvl="0" w:tplc="CAF25B12">
      <w:start w:val="1"/>
      <w:numFmt w:val="bullet"/>
      <w:lvlText w:val=""/>
      <w:lvlJc w:val="left"/>
      <w:pPr>
        <w:ind w:left="720" w:hanging="360"/>
      </w:pPr>
      <w:rPr>
        <w:rFonts w:ascii="Symbol" w:hAnsi="Symbol" w:hint="default"/>
      </w:rPr>
    </w:lvl>
    <w:lvl w:ilvl="1" w:tplc="2BB2B7D8">
      <w:start w:val="1"/>
      <w:numFmt w:val="bullet"/>
      <w:lvlText w:val="o"/>
      <w:lvlJc w:val="left"/>
      <w:pPr>
        <w:ind w:left="1440" w:hanging="360"/>
      </w:pPr>
      <w:rPr>
        <w:rFonts w:ascii="Courier New" w:hAnsi="Courier New" w:hint="default"/>
      </w:rPr>
    </w:lvl>
    <w:lvl w:ilvl="2" w:tplc="7654EACC">
      <w:start w:val="1"/>
      <w:numFmt w:val="bullet"/>
      <w:lvlText w:val=""/>
      <w:lvlJc w:val="left"/>
      <w:pPr>
        <w:ind w:left="2160" w:hanging="360"/>
      </w:pPr>
      <w:rPr>
        <w:rFonts w:ascii="Wingdings" w:hAnsi="Wingdings" w:hint="default"/>
      </w:rPr>
    </w:lvl>
    <w:lvl w:ilvl="3" w:tplc="22A432CC">
      <w:start w:val="1"/>
      <w:numFmt w:val="bullet"/>
      <w:lvlText w:val=""/>
      <w:lvlJc w:val="left"/>
      <w:pPr>
        <w:ind w:left="2880" w:hanging="360"/>
      </w:pPr>
      <w:rPr>
        <w:rFonts w:ascii="Symbol" w:hAnsi="Symbol" w:hint="default"/>
      </w:rPr>
    </w:lvl>
    <w:lvl w:ilvl="4" w:tplc="173220E8">
      <w:start w:val="1"/>
      <w:numFmt w:val="bullet"/>
      <w:lvlText w:val="o"/>
      <w:lvlJc w:val="left"/>
      <w:pPr>
        <w:ind w:left="3600" w:hanging="360"/>
      </w:pPr>
      <w:rPr>
        <w:rFonts w:ascii="Courier New" w:hAnsi="Courier New" w:hint="default"/>
      </w:rPr>
    </w:lvl>
    <w:lvl w:ilvl="5" w:tplc="ABF6790A">
      <w:start w:val="1"/>
      <w:numFmt w:val="bullet"/>
      <w:lvlText w:val=""/>
      <w:lvlJc w:val="left"/>
      <w:pPr>
        <w:ind w:left="4320" w:hanging="360"/>
      </w:pPr>
      <w:rPr>
        <w:rFonts w:ascii="Wingdings" w:hAnsi="Wingdings" w:hint="default"/>
      </w:rPr>
    </w:lvl>
    <w:lvl w:ilvl="6" w:tplc="03CAB486">
      <w:start w:val="1"/>
      <w:numFmt w:val="bullet"/>
      <w:lvlText w:val=""/>
      <w:lvlJc w:val="left"/>
      <w:pPr>
        <w:ind w:left="5040" w:hanging="360"/>
      </w:pPr>
      <w:rPr>
        <w:rFonts w:ascii="Symbol" w:hAnsi="Symbol" w:hint="default"/>
      </w:rPr>
    </w:lvl>
    <w:lvl w:ilvl="7" w:tplc="29A4BD0E">
      <w:start w:val="1"/>
      <w:numFmt w:val="bullet"/>
      <w:lvlText w:val="o"/>
      <w:lvlJc w:val="left"/>
      <w:pPr>
        <w:ind w:left="5760" w:hanging="360"/>
      </w:pPr>
      <w:rPr>
        <w:rFonts w:ascii="Courier New" w:hAnsi="Courier New" w:hint="default"/>
      </w:rPr>
    </w:lvl>
    <w:lvl w:ilvl="8" w:tplc="6B68FC8A">
      <w:start w:val="1"/>
      <w:numFmt w:val="bullet"/>
      <w:lvlText w:val=""/>
      <w:lvlJc w:val="left"/>
      <w:pPr>
        <w:ind w:left="6480" w:hanging="360"/>
      </w:pPr>
      <w:rPr>
        <w:rFonts w:ascii="Wingdings" w:hAnsi="Wingdings" w:hint="default"/>
      </w:rPr>
    </w:lvl>
  </w:abstractNum>
  <w:abstractNum w:abstractNumId="19" w15:restartNumberingAfterBreak="0">
    <w:nsid w:val="60782F4E"/>
    <w:multiLevelType w:val="hybridMultilevel"/>
    <w:tmpl w:val="099044FC"/>
    <w:lvl w:ilvl="0" w:tplc="0204BE7C">
      <w:start w:val="1"/>
      <w:numFmt w:val="decimal"/>
      <w:lvlText w:val="%1)"/>
      <w:lvlJc w:val="left"/>
      <w:pPr>
        <w:ind w:left="1020" w:hanging="360"/>
      </w:pPr>
    </w:lvl>
    <w:lvl w:ilvl="1" w:tplc="4FA031D0">
      <w:start w:val="1"/>
      <w:numFmt w:val="decimal"/>
      <w:lvlText w:val="%2)"/>
      <w:lvlJc w:val="left"/>
      <w:pPr>
        <w:ind w:left="1020" w:hanging="360"/>
      </w:pPr>
    </w:lvl>
    <w:lvl w:ilvl="2" w:tplc="685296D2">
      <w:start w:val="1"/>
      <w:numFmt w:val="decimal"/>
      <w:lvlText w:val="%3)"/>
      <w:lvlJc w:val="left"/>
      <w:pPr>
        <w:ind w:left="1020" w:hanging="360"/>
      </w:pPr>
    </w:lvl>
    <w:lvl w:ilvl="3" w:tplc="82103258">
      <w:start w:val="1"/>
      <w:numFmt w:val="decimal"/>
      <w:lvlText w:val="%4)"/>
      <w:lvlJc w:val="left"/>
      <w:pPr>
        <w:ind w:left="1020" w:hanging="360"/>
      </w:pPr>
    </w:lvl>
    <w:lvl w:ilvl="4" w:tplc="E7D203E4">
      <w:start w:val="1"/>
      <w:numFmt w:val="decimal"/>
      <w:lvlText w:val="%5)"/>
      <w:lvlJc w:val="left"/>
      <w:pPr>
        <w:ind w:left="1020" w:hanging="360"/>
      </w:pPr>
    </w:lvl>
    <w:lvl w:ilvl="5" w:tplc="9B6CF170">
      <w:start w:val="1"/>
      <w:numFmt w:val="decimal"/>
      <w:lvlText w:val="%6)"/>
      <w:lvlJc w:val="left"/>
      <w:pPr>
        <w:ind w:left="1020" w:hanging="360"/>
      </w:pPr>
    </w:lvl>
    <w:lvl w:ilvl="6" w:tplc="EEDE5782">
      <w:start w:val="1"/>
      <w:numFmt w:val="decimal"/>
      <w:lvlText w:val="%7)"/>
      <w:lvlJc w:val="left"/>
      <w:pPr>
        <w:ind w:left="1020" w:hanging="360"/>
      </w:pPr>
    </w:lvl>
    <w:lvl w:ilvl="7" w:tplc="8DDC96C8">
      <w:start w:val="1"/>
      <w:numFmt w:val="decimal"/>
      <w:lvlText w:val="%8)"/>
      <w:lvlJc w:val="left"/>
      <w:pPr>
        <w:ind w:left="1020" w:hanging="360"/>
      </w:pPr>
    </w:lvl>
    <w:lvl w:ilvl="8" w:tplc="F10291B6">
      <w:start w:val="1"/>
      <w:numFmt w:val="decimal"/>
      <w:lvlText w:val="%9)"/>
      <w:lvlJc w:val="left"/>
      <w:pPr>
        <w:ind w:left="1020" w:hanging="360"/>
      </w:pPr>
    </w:lvl>
  </w:abstractNum>
  <w:abstractNum w:abstractNumId="20" w15:restartNumberingAfterBreak="0">
    <w:nsid w:val="613B4D34"/>
    <w:multiLevelType w:val="hybridMultilevel"/>
    <w:tmpl w:val="2B188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4C113CD"/>
    <w:multiLevelType w:val="hybridMultilevel"/>
    <w:tmpl w:val="8FE23B3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69D72363"/>
    <w:multiLevelType w:val="hybridMultilevel"/>
    <w:tmpl w:val="ECC6F8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5905BD0"/>
    <w:multiLevelType w:val="hybridMultilevel"/>
    <w:tmpl w:val="08703512"/>
    <w:lvl w:ilvl="0" w:tplc="3CF4BF42">
      <w:start w:val="1"/>
      <w:numFmt w:val="decimal"/>
      <w:lvlText w:val="%1)"/>
      <w:lvlJc w:val="left"/>
      <w:pPr>
        <w:ind w:left="1020" w:hanging="360"/>
      </w:pPr>
    </w:lvl>
    <w:lvl w:ilvl="1" w:tplc="C6089A28">
      <w:start w:val="1"/>
      <w:numFmt w:val="decimal"/>
      <w:lvlText w:val="%2)"/>
      <w:lvlJc w:val="left"/>
      <w:pPr>
        <w:ind w:left="1020" w:hanging="360"/>
      </w:pPr>
    </w:lvl>
    <w:lvl w:ilvl="2" w:tplc="9A5094D8">
      <w:start w:val="1"/>
      <w:numFmt w:val="decimal"/>
      <w:lvlText w:val="%3)"/>
      <w:lvlJc w:val="left"/>
      <w:pPr>
        <w:ind w:left="1020" w:hanging="360"/>
      </w:pPr>
    </w:lvl>
    <w:lvl w:ilvl="3" w:tplc="950205A8">
      <w:start w:val="1"/>
      <w:numFmt w:val="decimal"/>
      <w:lvlText w:val="%4)"/>
      <w:lvlJc w:val="left"/>
      <w:pPr>
        <w:ind w:left="1020" w:hanging="360"/>
      </w:pPr>
    </w:lvl>
    <w:lvl w:ilvl="4" w:tplc="4FEEDC60">
      <w:start w:val="1"/>
      <w:numFmt w:val="decimal"/>
      <w:lvlText w:val="%5)"/>
      <w:lvlJc w:val="left"/>
      <w:pPr>
        <w:ind w:left="1020" w:hanging="360"/>
      </w:pPr>
    </w:lvl>
    <w:lvl w:ilvl="5" w:tplc="C8C018FA">
      <w:start w:val="1"/>
      <w:numFmt w:val="decimal"/>
      <w:lvlText w:val="%6)"/>
      <w:lvlJc w:val="left"/>
      <w:pPr>
        <w:ind w:left="1020" w:hanging="360"/>
      </w:pPr>
    </w:lvl>
    <w:lvl w:ilvl="6" w:tplc="7F488E82">
      <w:start w:val="1"/>
      <w:numFmt w:val="decimal"/>
      <w:lvlText w:val="%7)"/>
      <w:lvlJc w:val="left"/>
      <w:pPr>
        <w:ind w:left="1020" w:hanging="360"/>
      </w:pPr>
    </w:lvl>
    <w:lvl w:ilvl="7" w:tplc="86002FFE">
      <w:start w:val="1"/>
      <w:numFmt w:val="decimal"/>
      <w:lvlText w:val="%8)"/>
      <w:lvlJc w:val="left"/>
      <w:pPr>
        <w:ind w:left="1020" w:hanging="360"/>
      </w:pPr>
    </w:lvl>
    <w:lvl w:ilvl="8" w:tplc="9A4A7EF8">
      <w:start w:val="1"/>
      <w:numFmt w:val="decimal"/>
      <w:lvlText w:val="%9)"/>
      <w:lvlJc w:val="left"/>
      <w:pPr>
        <w:ind w:left="1020" w:hanging="360"/>
      </w:pPr>
    </w:lvl>
  </w:abstractNum>
  <w:num w:numId="1" w16cid:durableId="1471511855">
    <w:abstractNumId w:val="18"/>
  </w:num>
  <w:num w:numId="2" w16cid:durableId="1292790291">
    <w:abstractNumId w:val="4"/>
  </w:num>
  <w:num w:numId="3" w16cid:durableId="706107282">
    <w:abstractNumId w:val="9"/>
  </w:num>
  <w:num w:numId="4" w16cid:durableId="894001501">
    <w:abstractNumId w:val="15"/>
  </w:num>
  <w:num w:numId="5" w16cid:durableId="729966620">
    <w:abstractNumId w:val="10"/>
  </w:num>
  <w:num w:numId="6" w16cid:durableId="1208878367">
    <w:abstractNumId w:val="12"/>
  </w:num>
  <w:num w:numId="7" w16cid:durableId="1860270545">
    <w:abstractNumId w:val="8"/>
  </w:num>
  <w:num w:numId="8" w16cid:durableId="756094824">
    <w:abstractNumId w:val="13"/>
  </w:num>
  <w:num w:numId="9" w16cid:durableId="1831216684">
    <w:abstractNumId w:val="14"/>
  </w:num>
  <w:num w:numId="10" w16cid:durableId="160658800">
    <w:abstractNumId w:val="2"/>
  </w:num>
  <w:num w:numId="11" w16cid:durableId="1512600210">
    <w:abstractNumId w:val="16"/>
  </w:num>
  <w:num w:numId="12" w16cid:durableId="532033671">
    <w:abstractNumId w:val="7"/>
  </w:num>
  <w:num w:numId="13" w16cid:durableId="322928622">
    <w:abstractNumId w:val="5"/>
  </w:num>
  <w:num w:numId="14" w16cid:durableId="334458385">
    <w:abstractNumId w:val="20"/>
  </w:num>
  <w:num w:numId="15" w16cid:durableId="1826821378">
    <w:abstractNumId w:val="11"/>
  </w:num>
  <w:num w:numId="16" w16cid:durableId="720516890">
    <w:abstractNumId w:val="1"/>
  </w:num>
  <w:num w:numId="17" w16cid:durableId="1972006279">
    <w:abstractNumId w:val="6"/>
  </w:num>
  <w:num w:numId="18" w16cid:durableId="756446032">
    <w:abstractNumId w:val="0"/>
  </w:num>
  <w:num w:numId="19" w16cid:durableId="1083187889">
    <w:abstractNumId w:val="19"/>
  </w:num>
  <w:num w:numId="20" w16cid:durableId="644355471">
    <w:abstractNumId w:val="23"/>
  </w:num>
  <w:num w:numId="21" w16cid:durableId="1117263218">
    <w:abstractNumId w:val="21"/>
  </w:num>
  <w:num w:numId="22" w16cid:durableId="1706058479">
    <w:abstractNumId w:val="3"/>
  </w:num>
  <w:num w:numId="23" w16cid:durableId="95175473">
    <w:abstractNumId w:val="17"/>
  </w:num>
  <w:num w:numId="24" w16cid:durableId="1798181905">
    <w:abstractNumId w:val="2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rike Koppel - JUSTDIGI">
    <w15:presenceInfo w15:providerId="AD" w15:userId="S::merike.koppel@justdigi.ee::5712796f-5b7f-452d-b5d9-baa6501c30b7"/>
  </w15:person>
  <w15:person w15:author="Karen Alamets - JUSTDIGI">
    <w15:presenceInfo w15:providerId="AD" w15:userId="S::karen.alamets@justdigi.ee::d5089abc-9333-4d24-b37e-5d1060a1f597"/>
  </w15:person>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E1C"/>
    <w:rsid w:val="0000006C"/>
    <w:rsid w:val="00000286"/>
    <w:rsid w:val="00000A9F"/>
    <w:rsid w:val="00001C32"/>
    <w:rsid w:val="000020ED"/>
    <w:rsid w:val="00002503"/>
    <w:rsid w:val="000027E6"/>
    <w:rsid w:val="00002A60"/>
    <w:rsid w:val="000039A8"/>
    <w:rsid w:val="000048BB"/>
    <w:rsid w:val="00004BB4"/>
    <w:rsid w:val="00005602"/>
    <w:rsid w:val="00005B23"/>
    <w:rsid w:val="00005E94"/>
    <w:rsid w:val="000065CB"/>
    <w:rsid w:val="00007024"/>
    <w:rsid w:val="00007B6D"/>
    <w:rsid w:val="0001074B"/>
    <w:rsid w:val="00010769"/>
    <w:rsid w:val="000107F0"/>
    <w:rsid w:val="000109A8"/>
    <w:rsid w:val="00012C15"/>
    <w:rsid w:val="00012E3F"/>
    <w:rsid w:val="00012F9F"/>
    <w:rsid w:val="000138FB"/>
    <w:rsid w:val="00013985"/>
    <w:rsid w:val="00013BE9"/>
    <w:rsid w:val="00015A59"/>
    <w:rsid w:val="0001652D"/>
    <w:rsid w:val="000172C5"/>
    <w:rsid w:val="00017755"/>
    <w:rsid w:val="0001798C"/>
    <w:rsid w:val="00020E06"/>
    <w:rsid w:val="000211CA"/>
    <w:rsid w:val="000218E8"/>
    <w:rsid w:val="00022620"/>
    <w:rsid w:val="000236AB"/>
    <w:rsid w:val="0002392A"/>
    <w:rsid w:val="00023E00"/>
    <w:rsid w:val="00025996"/>
    <w:rsid w:val="00025BB4"/>
    <w:rsid w:val="000267B7"/>
    <w:rsid w:val="00030063"/>
    <w:rsid w:val="000307E4"/>
    <w:rsid w:val="00030C1D"/>
    <w:rsid w:val="00031403"/>
    <w:rsid w:val="00031431"/>
    <w:rsid w:val="00031695"/>
    <w:rsid w:val="00031A03"/>
    <w:rsid w:val="00032AFF"/>
    <w:rsid w:val="00032D64"/>
    <w:rsid w:val="00033D6C"/>
    <w:rsid w:val="000345BC"/>
    <w:rsid w:val="00034B4B"/>
    <w:rsid w:val="0003525F"/>
    <w:rsid w:val="000354B0"/>
    <w:rsid w:val="00035745"/>
    <w:rsid w:val="000357F6"/>
    <w:rsid w:val="0003687F"/>
    <w:rsid w:val="00036BCA"/>
    <w:rsid w:val="00036EEC"/>
    <w:rsid w:val="0003F822"/>
    <w:rsid w:val="00041043"/>
    <w:rsid w:val="000412EE"/>
    <w:rsid w:val="00041450"/>
    <w:rsid w:val="00043F83"/>
    <w:rsid w:val="00044247"/>
    <w:rsid w:val="000448F5"/>
    <w:rsid w:val="00044F64"/>
    <w:rsid w:val="00045B55"/>
    <w:rsid w:val="00046044"/>
    <w:rsid w:val="00046D57"/>
    <w:rsid w:val="00046FA1"/>
    <w:rsid w:val="00047CA3"/>
    <w:rsid w:val="0005004B"/>
    <w:rsid w:val="00050387"/>
    <w:rsid w:val="0005056E"/>
    <w:rsid w:val="0005125D"/>
    <w:rsid w:val="00052564"/>
    <w:rsid w:val="0005267D"/>
    <w:rsid w:val="000528BE"/>
    <w:rsid w:val="00053432"/>
    <w:rsid w:val="00053465"/>
    <w:rsid w:val="000548BF"/>
    <w:rsid w:val="00054C00"/>
    <w:rsid w:val="0005608A"/>
    <w:rsid w:val="00056206"/>
    <w:rsid w:val="000569C9"/>
    <w:rsid w:val="000601F1"/>
    <w:rsid w:val="0006085E"/>
    <w:rsid w:val="0006174E"/>
    <w:rsid w:val="00061882"/>
    <w:rsid w:val="0006227D"/>
    <w:rsid w:val="00062F26"/>
    <w:rsid w:val="000642AD"/>
    <w:rsid w:val="00064401"/>
    <w:rsid w:val="00064BB7"/>
    <w:rsid w:val="0006575D"/>
    <w:rsid w:val="0006580A"/>
    <w:rsid w:val="000660C0"/>
    <w:rsid w:val="000664DA"/>
    <w:rsid w:val="00066F1C"/>
    <w:rsid w:val="00067E8C"/>
    <w:rsid w:val="00071079"/>
    <w:rsid w:val="000717BA"/>
    <w:rsid w:val="0007203C"/>
    <w:rsid w:val="00074C2E"/>
    <w:rsid w:val="00075160"/>
    <w:rsid w:val="0007722A"/>
    <w:rsid w:val="00080256"/>
    <w:rsid w:val="00084262"/>
    <w:rsid w:val="00085339"/>
    <w:rsid w:val="00086590"/>
    <w:rsid w:val="000865DF"/>
    <w:rsid w:val="00087335"/>
    <w:rsid w:val="00090294"/>
    <w:rsid w:val="000906E6"/>
    <w:rsid w:val="00090766"/>
    <w:rsid w:val="00090D9B"/>
    <w:rsid w:val="00090DCE"/>
    <w:rsid w:val="00091BFC"/>
    <w:rsid w:val="00091D3A"/>
    <w:rsid w:val="0009318D"/>
    <w:rsid w:val="00093657"/>
    <w:rsid w:val="000939F9"/>
    <w:rsid w:val="00094861"/>
    <w:rsid w:val="00095B90"/>
    <w:rsid w:val="00095C93"/>
    <w:rsid w:val="00095E64"/>
    <w:rsid w:val="000961AD"/>
    <w:rsid w:val="00096287"/>
    <w:rsid w:val="00097BD3"/>
    <w:rsid w:val="00097F9F"/>
    <w:rsid w:val="000A0C6D"/>
    <w:rsid w:val="000A2144"/>
    <w:rsid w:val="000A294D"/>
    <w:rsid w:val="000A31E9"/>
    <w:rsid w:val="000A35CF"/>
    <w:rsid w:val="000A45F6"/>
    <w:rsid w:val="000A4CEB"/>
    <w:rsid w:val="000A60A5"/>
    <w:rsid w:val="000A6E1A"/>
    <w:rsid w:val="000A7C6D"/>
    <w:rsid w:val="000A7EC0"/>
    <w:rsid w:val="000B0636"/>
    <w:rsid w:val="000B1526"/>
    <w:rsid w:val="000B3B7B"/>
    <w:rsid w:val="000B55D4"/>
    <w:rsid w:val="000B5D65"/>
    <w:rsid w:val="000B651F"/>
    <w:rsid w:val="000B6A1B"/>
    <w:rsid w:val="000B6FC1"/>
    <w:rsid w:val="000B6FF8"/>
    <w:rsid w:val="000B7009"/>
    <w:rsid w:val="000B74C9"/>
    <w:rsid w:val="000B7D40"/>
    <w:rsid w:val="000C03A0"/>
    <w:rsid w:val="000C090E"/>
    <w:rsid w:val="000C1901"/>
    <w:rsid w:val="000C1B43"/>
    <w:rsid w:val="000C1EF4"/>
    <w:rsid w:val="000C2020"/>
    <w:rsid w:val="000C2B5A"/>
    <w:rsid w:val="000C2C0F"/>
    <w:rsid w:val="000C2E95"/>
    <w:rsid w:val="000C2F66"/>
    <w:rsid w:val="000C2F75"/>
    <w:rsid w:val="000C37EE"/>
    <w:rsid w:val="000C55D5"/>
    <w:rsid w:val="000C69AF"/>
    <w:rsid w:val="000C6BAE"/>
    <w:rsid w:val="000C6E02"/>
    <w:rsid w:val="000C7466"/>
    <w:rsid w:val="000D024A"/>
    <w:rsid w:val="000D0962"/>
    <w:rsid w:val="000D0B5D"/>
    <w:rsid w:val="000D0F71"/>
    <w:rsid w:val="000D1FCA"/>
    <w:rsid w:val="000D21C6"/>
    <w:rsid w:val="000D3331"/>
    <w:rsid w:val="000D3C40"/>
    <w:rsid w:val="000D4474"/>
    <w:rsid w:val="000D44BE"/>
    <w:rsid w:val="000D53C8"/>
    <w:rsid w:val="000D5BB9"/>
    <w:rsid w:val="000D6AB2"/>
    <w:rsid w:val="000E0D60"/>
    <w:rsid w:val="000E15C8"/>
    <w:rsid w:val="000E3CD1"/>
    <w:rsid w:val="000E4013"/>
    <w:rsid w:val="000E4246"/>
    <w:rsid w:val="000E4E81"/>
    <w:rsid w:val="000E5160"/>
    <w:rsid w:val="000E5425"/>
    <w:rsid w:val="000E7A96"/>
    <w:rsid w:val="000F07C5"/>
    <w:rsid w:val="000F0EBC"/>
    <w:rsid w:val="000F12E2"/>
    <w:rsid w:val="000F1AC1"/>
    <w:rsid w:val="000F1BAB"/>
    <w:rsid w:val="000F1DDB"/>
    <w:rsid w:val="000F2971"/>
    <w:rsid w:val="000F414C"/>
    <w:rsid w:val="000F6BA7"/>
    <w:rsid w:val="000F7806"/>
    <w:rsid w:val="0010016F"/>
    <w:rsid w:val="001006D1"/>
    <w:rsid w:val="00100B1D"/>
    <w:rsid w:val="00101D03"/>
    <w:rsid w:val="001028BE"/>
    <w:rsid w:val="00102A82"/>
    <w:rsid w:val="00103E1A"/>
    <w:rsid w:val="00105D7D"/>
    <w:rsid w:val="00106206"/>
    <w:rsid w:val="00106324"/>
    <w:rsid w:val="001069DB"/>
    <w:rsid w:val="00106E9A"/>
    <w:rsid w:val="00108200"/>
    <w:rsid w:val="00110167"/>
    <w:rsid w:val="00110A8F"/>
    <w:rsid w:val="0011256F"/>
    <w:rsid w:val="00112E11"/>
    <w:rsid w:val="00112FFD"/>
    <w:rsid w:val="00113C76"/>
    <w:rsid w:val="00114616"/>
    <w:rsid w:val="001149FE"/>
    <w:rsid w:val="00114FBE"/>
    <w:rsid w:val="001156F7"/>
    <w:rsid w:val="00115A3C"/>
    <w:rsid w:val="001178F5"/>
    <w:rsid w:val="00117982"/>
    <w:rsid w:val="00117BCF"/>
    <w:rsid w:val="00122150"/>
    <w:rsid w:val="001233A3"/>
    <w:rsid w:val="00123E1D"/>
    <w:rsid w:val="0012492E"/>
    <w:rsid w:val="00124E36"/>
    <w:rsid w:val="00125B95"/>
    <w:rsid w:val="00126144"/>
    <w:rsid w:val="001262F5"/>
    <w:rsid w:val="00126977"/>
    <w:rsid w:val="00126FA6"/>
    <w:rsid w:val="001271EE"/>
    <w:rsid w:val="001275D4"/>
    <w:rsid w:val="00127723"/>
    <w:rsid w:val="00130E43"/>
    <w:rsid w:val="0013148E"/>
    <w:rsid w:val="001315DD"/>
    <w:rsid w:val="0013237B"/>
    <w:rsid w:val="00132D69"/>
    <w:rsid w:val="00132FB2"/>
    <w:rsid w:val="001337AC"/>
    <w:rsid w:val="00133A0E"/>
    <w:rsid w:val="001354E8"/>
    <w:rsid w:val="00135F0F"/>
    <w:rsid w:val="00136446"/>
    <w:rsid w:val="00136BA0"/>
    <w:rsid w:val="0013776A"/>
    <w:rsid w:val="00140F65"/>
    <w:rsid w:val="001412E6"/>
    <w:rsid w:val="0014183F"/>
    <w:rsid w:val="001422B4"/>
    <w:rsid w:val="00142ABD"/>
    <w:rsid w:val="00145670"/>
    <w:rsid w:val="00145BF2"/>
    <w:rsid w:val="0014651E"/>
    <w:rsid w:val="00147388"/>
    <w:rsid w:val="001479D3"/>
    <w:rsid w:val="00147E35"/>
    <w:rsid w:val="00147EF1"/>
    <w:rsid w:val="0015063D"/>
    <w:rsid w:val="00150BC9"/>
    <w:rsid w:val="00151110"/>
    <w:rsid w:val="0015171E"/>
    <w:rsid w:val="001518B0"/>
    <w:rsid w:val="00152A89"/>
    <w:rsid w:val="001532BE"/>
    <w:rsid w:val="001537D9"/>
    <w:rsid w:val="00153836"/>
    <w:rsid w:val="00154BB1"/>
    <w:rsid w:val="00155010"/>
    <w:rsid w:val="0015544C"/>
    <w:rsid w:val="00155639"/>
    <w:rsid w:val="00155BFB"/>
    <w:rsid w:val="00155CE1"/>
    <w:rsid w:val="0015722B"/>
    <w:rsid w:val="00160498"/>
    <w:rsid w:val="00160A54"/>
    <w:rsid w:val="0016137A"/>
    <w:rsid w:val="00161D69"/>
    <w:rsid w:val="001628FF"/>
    <w:rsid w:val="00162C56"/>
    <w:rsid w:val="0016302B"/>
    <w:rsid w:val="0016534C"/>
    <w:rsid w:val="00165543"/>
    <w:rsid w:val="001717CA"/>
    <w:rsid w:val="00171B52"/>
    <w:rsid w:val="001732EF"/>
    <w:rsid w:val="00173664"/>
    <w:rsid w:val="00173EED"/>
    <w:rsid w:val="00176B6E"/>
    <w:rsid w:val="00176EE2"/>
    <w:rsid w:val="00177400"/>
    <w:rsid w:val="00180EE3"/>
    <w:rsid w:val="00181D68"/>
    <w:rsid w:val="00182103"/>
    <w:rsid w:val="00182749"/>
    <w:rsid w:val="00182825"/>
    <w:rsid w:val="0018298F"/>
    <w:rsid w:val="001835C9"/>
    <w:rsid w:val="00183940"/>
    <w:rsid w:val="00183F42"/>
    <w:rsid w:val="001856E9"/>
    <w:rsid w:val="00185A65"/>
    <w:rsid w:val="00185C70"/>
    <w:rsid w:val="00186450"/>
    <w:rsid w:val="00186A37"/>
    <w:rsid w:val="00187EFC"/>
    <w:rsid w:val="00191663"/>
    <w:rsid w:val="0019206F"/>
    <w:rsid w:val="00193924"/>
    <w:rsid w:val="0019401E"/>
    <w:rsid w:val="001945BA"/>
    <w:rsid w:val="00194E7D"/>
    <w:rsid w:val="00196E81"/>
    <w:rsid w:val="00198AD3"/>
    <w:rsid w:val="001A0C20"/>
    <w:rsid w:val="001A1F15"/>
    <w:rsid w:val="001A2A10"/>
    <w:rsid w:val="001A3272"/>
    <w:rsid w:val="001A3673"/>
    <w:rsid w:val="001A3F67"/>
    <w:rsid w:val="001A415B"/>
    <w:rsid w:val="001A52B5"/>
    <w:rsid w:val="001A54F2"/>
    <w:rsid w:val="001A596B"/>
    <w:rsid w:val="001A5B31"/>
    <w:rsid w:val="001B13BF"/>
    <w:rsid w:val="001B16D7"/>
    <w:rsid w:val="001B182B"/>
    <w:rsid w:val="001B2BB7"/>
    <w:rsid w:val="001B2D01"/>
    <w:rsid w:val="001B2F9A"/>
    <w:rsid w:val="001B3EFD"/>
    <w:rsid w:val="001B40DE"/>
    <w:rsid w:val="001B5F71"/>
    <w:rsid w:val="001B61C8"/>
    <w:rsid w:val="001B642A"/>
    <w:rsid w:val="001B6844"/>
    <w:rsid w:val="001B77B3"/>
    <w:rsid w:val="001B7FDE"/>
    <w:rsid w:val="001C01E1"/>
    <w:rsid w:val="001C1244"/>
    <w:rsid w:val="001C14FF"/>
    <w:rsid w:val="001C1C6A"/>
    <w:rsid w:val="001C2D4A"/>
    <w:rsid w:val="001C33C1"/>
    <w:rsid w:val="001C377A"/>
    <w:rsid w:val="001C5C2F"/>
    <w:rsid w:val="001C6E6C"/>
    <w:rsid w:val="001C7D3D"/>
    <w:rsid w:val="001D04DE"/>
    <w:rsid w:val="001D1262"/>
    <w:rsid w:val="001D4339"/>
    <w:rsid w:val="001D4DFC"/>
    <w:rsid w:val="001D5162"/>
    <w:rsid w:val="001D574A"/>
    <w:rsid w:val="001D5E70"/>
    <w:rsid w:val="001D61D6"/>
    <w:rsid w:val="001D6C9C"/>
    <w:rsid w:val="001D7B0D"/>
    <w:rsid w:val="001E04D6"/>
    <w:rsid w:val="001E0B93"/>
    <w:rsid w:val="001E1EEC"/>
    <w:rsid w:val="001E2D04"/>
    <w:rsid w:val="001E3244"/>
    <w:rsid w:val="001E344A"/>
    <w:rsid w:val="001E417E"/>
    <w:rsid w:val="001E4B57"/>
    <w:rsid w:val="001E554B"/>
    <w:rsid w:val="001E5DB9"/>
    <w:rsid w:val="001E6489"/>
    <w:rsid w:val="001E64BA"/>
    <w:rsid w:val="001E6507"/>
    <w:rsid w:val="001E7916"/>
    <w:rsid w:val="001F14AA"/>
    <w:rsid w:val="001F1D48"/>
    <w:rsid w:val="001F290E"/>
    <w:rsid w:val="001F391B"/>
    <w:rsid w:val="001F4192"/>
    <w:rsid w:val="001F56C4"/>
    <w:rsid w:val="001F58E5"/>
    <w:rsid w:val="001F5BA0"/>
    <w:rsid w:val="001F6B51"/>
    <w:rsid w:val="001F6E07"/>
    <w:rsid w:val="001F6E52"/>
    <w:rsid w:val="001F7170"/>
    <w:rsid w:val="001F739A"/>
    <w:rsid w:val="001F7511"/>
    <w:rsid w:val="00200C62"/>
    <w:rsid w:val="0020113B"/>
    <w:rsid w:val="0020114A"/>
    <w:rsid w:val="0020150E"/>
    <w:rsid w:val="00201FD2"/>
    <w:rsid w:val="00202845"/>
    <w:rsid w:val="0020299C"/>
    <w:rsid w:val="00204165"/>
    <w:rsid w:val="002045DB"/>
    <w:rsid w:val="00204F36"/>
    <w:rsid w:val="0020502A"/>
    <w:rsid w:val="00206720"/>
    <w:rsid w:val="00206F18"/>
    <w:rsid w:val="0020772B"/>
    <w:rsid w:val="00207B67"/>
    <w:rsid w:val="002114D8"/>
    <w:rsid w:val="00211D09"/>
    <w:rsid w:val="0021254F"/>
    <w:rsid w:val="00214721"/>
    <w:rsid w:val="002171CF"/>
    <w:rsid w:val="0022029F"/>
    <w:rsid w:val="00221641"/>
    <w:rsid w:val="00221B18"/>
    <w:rsid w:val="0022259C"/>
    <w:rsid w:val="00223168"/>
    <w:rsid w:val="00223AB0"/>
    <w:rsid w:val="0022421C"/>
    <w:rsid w:val="002254F1"/>
    <w:rsid w:val="00225F54"/>
    <w:rsid w:val="0022620E"/>
    <w:rsid w:val="00226988"/>
    <w:rsid w:val="00226FEB"/>
    <w:rsid w:val="00227E6A"/>
    <w:rsid w:val="0023036F"/>
    <w:rsid w:val="0023047F"/>
    <w:rsid w:val="002306D9"/>
    <w:rsid w:val="0023164C"/>
    <w:rsid w:val="002319EC"/>
    <w:rsid w:val="002320A2"/>
    <w:rsid w:val="00232516"/>
    <w:rsid w:val="00233C7D"/>
    <w:rsid w:val="00233CAA"/>
    <w:rsid w:val="00235D8C"/>
    <w:rsid w:val="0023605C"/>
    <w:rsid w:val="00236840"/>
    <w:rsid w:val="00236DCB"/>
    <w:rsid w:val="00240967"/>
    <w:rsid w:val="00241313"/>
    <w:rsid w:val="002413FE"/>
    <w:rsid w:val="00241690"/>
    <w:rsid w:val="002420E4"/>
    <w:rsid w:val="00242188"/>
    <w:rsid w:val="00242D5E"/>
    <w:rsid w:val="00242DBA"/>
    <w:rsid w:val="00243CAC"/>
    <w:rsid w:val="00244667"/>
    <w:rsid w:val="00246630"/>
    <w:rsid w:val="00246743"/>
    <w:rsid w:val="00246923"/>
    <w:rsid w:val="002503BD"/>
    <w:rsid w:val="00250DE8"/>
    <w:rsid w:val="002510C5"/>
    <w:rsid w:val="00252FAD"/>
    <w:rsid w:val="0025385B"/>
    <w:rsid w:val="00255786"/>
    <w:rsid w:val="0025585B"/>
    <w:rsid w:val="00255EF0"/>
    <w:rsid w:val="00256B4E"/>
    <w:rsid w:val="002603EE"/>
    <w:rsid w:val="00261A82"/>
    <w:rsid w:val="002622F4"/>
    <w:rsid w:val="00262658"/>
    <w:rsid w:val="00262766"/>
    <w:rsid w:val="00263122"/>
    <w:rsid w:val="00263809"/>
    <w:rsid w:val="00264915"/>
    <w:rsid w:val="0026492E"/>
    <w:rsid w:val="00265442"/>
    <w:rsid w:val="00265A2C"/>
    <w:rsid w:val="0026646D"/>
    <w:rsid w:val="00270D77"/>
    <w:rsid w:val="0027145F"/>
    <w:rsid w:val="002720D3"/>
    <w:rsid w:val="00274A48"/>
    <w:rsid w:val="00277270"/>
    <w:rsid w:val="00277B02"/>
    <w:rsid w:val="00280B17"/>
    <w:rsid w:val="00280F15"/>
    <w:rsid w:val="002811D3"/>
    <w:rsid w:val="00281853"/>
    <w:rsid w:val="00282534"/>
    <w:rsid w:val="00284ED0"/>
    <w:rsid w:val="00286459"/>
    <w:rsid w:val="00286E81"/>
    <w:rsid w:val="002903EE"/>
    <w:rsid w:val="002906AF"/>
    <w:rsid w:val="00290CD7"/>
    <w:rsid w:val="002912C4"/>
    <w:rsid w:val="00291AB7"/>
    <w:rsid w:val="00291E0E"/>
    <w:rsid w:val="00291E16"/>
    <w:rsid w:val="00292DBC"/>
    <w:rsid w:val="00295ACF"/>
    <w:rsid w:val="00295F7C"/>
    <w:rsid w:val="00296684"/>
    <w:rsid w:val="002A0197"/>
    <w:rsid w:val="002A0283"/>
    <w:rsid w:val="002A15EB"/>
    <w:rsid w:val="002A1CFD"/>
    <w:rsid w:val="002A3C30"/>
    <w:rsid w:val="002A3E3D"/>
    <w:rsid w:val="002A3E97"/>
    <w:rsid w:val="002A4323"/>
    <w:rsid w:val="002A5648"/>
    <w:rsid w:val="002A59E0"/>
    <w:rsid w:val="002A69E8"/>
    <w:rsid w:val="002A6C6A"/>
    <w:rsid w:val="002A6CB5"/>
    <w:rsid w:val="002B0DD3"/>
    <w:rsid w:val="002B1462"/>
    <w:rsid w:val="002B297F"/>
    <w:rsid w:val="002B3675"/>
    <w:rsid w:val="002B431A"/>
    <w:rsid w:val="002B4602"/>
    <w:rsid w:val="002B5254"/>
    <w:rsid w:val="002B5B2B"/>
    <w:rsid w:val="002B60D9"/>
    <w:rsid w:val="002B6E61"/>
    <w:rsid w:val="002C04A6"/>
    <w:rsid w:val="002C06F9"/>
    <w:rsid w:val="002C1985"/>
    <w:rsid w:val="002C24C1"/>
    <w:rsid w:val="002C2993"/>
    <w:rsid w:val="002C2A18"/>
    <w:rsid w:val="002C3157"/>
    <w:rsid w:val="002C3890"/>
    <w:rsid w:val="002C3FFD"/>
    <w:rsid w:val="002C4638"/>
    <w:rsid w:val="002C4881"/>
    <w:rsid w:val="002C4C03"/>
    <w:rsid w:val="002C5352"/>
    <w:rsid w:val="002C733B"/>
    <w:rsid w:val="002C76C9"/>
    <w:rsid w:val="002D0E76"/>
    <w:rsid w:val="002D3F3A"/>
    <w:rsid w:val="002D405F"/>
    <w:rsid w:val="002D4287"/>
    <w:rsid w:val="002D4B28"/>
    <w:rsid w:val="002D4F35"/>
    <w:rsid w:val="002D4F9A"/>
    <w:rsid w:val="002D51E5"/>
    <w:rsid w:val="002D5380"/>
    <w:rsid w:val="002D5C12"/>
    <w:rsid w:val="002D5F1D"/>
    <w:rsid w:val="002D765D"/>
    <w:rsid w:val="002D792A"/>
    <w:rsid w:val="002D7E81"/>
    <w:rsid w:val="002E024B"/>
    <w:rsid w:val="002E0C15"/>
    <w:rsid w:val="002E0D64"/>
    <w:rsid w:val="002E1664"/>
    <w:rsid w:val="002E25C5"/>
    <w:rsid w:val="002E3517"/>
    <w:rsid w:val="002E4731"/>
    <w:rsid w:val="002E5CE8"/>
    <w:rsid w:val="002F1D88"/>
    <w:rsid w:val="002F26CD"/>
    <w:rsid w:val="002F3128"/>
    <w:rsid w:val="002F31A2"/>
    <w:rsid w:val="002F3ABE"/>
    <w:rsid w:val="002F3D48"/>
    <w:rsid w:val="002F5C97"/>
    <w:rsid w:val="002F5FDE"/>
    <w:rsid w:val="003004CC"/>
    <w:rsid w:val="003010CB"/>
    <w:rsid w:val="00302082"/>
    <w:rsid w:val="00302312"/>
    <w:rsid w:val="00302C22"/>
    <w:rsid w:val="00303610"/>
    <w:rsid w:val="00303BF7"/>
    <w:rsid w:val="00304098"/>
    <w:rsid w:val="0030610F"/>
    <w:rsid w:val="00306400"/>
    <w:rsid w:val="00306416"/>
    <w:rsid w:val="00311044"/>
    <w:rsid w:val="00311780"/>
    <w:rsid w:val="00312C84"/>
    <w:rsid w:val="0031384D"/>
    <w:rsid w:val="00314CAB"/>
    <w:rsid w:val="00315330"/>
    <w:rsid w:val="00315F00"/>
    <w:rsid w:val="00316D1C"/>
    <w:rsid w:val="00317145"/>
    <w:rsid w:val="00317595"/>
    <w:rsid w:val="00317705"/>
    <w:rsid w:val="0032007A"/>
    <w:rsid w:val="003201A9"/>
    <w:rsid w:val="0032071D"/>
    <w:rsid w:val="00320DB6"/>
    <w:rsid w:val="00320DEC"/>
    <w:rsid w:val="00320E2D"/>
    <w:rsid w:val="00322805"/>
    <w:rsid w:val="00322D7B"/>
    <w:rsid w:val="00323952"/>
    <w:rsid w:val="003276BF"/>
    <w:rsid w:val="00327B2D"/>
    <w:rsid w:val="00327F91"/>
    <w:rsid w:val="00331377"/>
    <w:rsid w:val="00331865"/>
    <w:rsid w:val="00332321"/>
    <w:rsid w:val="00332604"/>
    <w:rsid w:val="00332805"/>
    <w:rsid w:val="003335D3"/>
    <w:rsid w:val="00333DD3"/>
    <w:rsid w:val="00334485"/>
    <w:rsid w:val="00334D35"/>
    <w:rsid w:val="00334D41"/>
    <w:rsid w:val="00335136"/>
    <w:rsid w:val="003357F0"/>
    <w:rsid w:val="00335C16"/>
    <w:rsid w:val="00337077"/>
    <w:rsid w:val="0034094A"/>
    <w:rsid w:val="003415D3"/>
    <w:rsid w:val="00341A35"/>
    <w:rsid w:val="00341E19"/>
    <w:rsid w:val="003422C7"/>
    <w:rsid w:val="00343763"/>
    <w:rsid w:val="00343B5D"/>
    <w:rsid w:val="00343BE5"/>
    <w:rsid w:val="003462F3"/>
    <w:rsid w:val="003500BE"/>
    <w:rsid w:val="003518C0"/>
    <w:rsid w:val="00351CEC"/>
    <w:rsid w:val="003521BC"/>
    <w:rsid w:val="00352DDB"/>
    <w:rsid w:val="00353B59"/>
    <w:rsid w:val="00354367"/>
    <w:rsid w:val="00354626"/>
    <w:rsid w:val="00354B30"/>
    <w:rsid w:val="00356529"/>
    <w:rsid w:val="00356AB9"/>
    <w:rsid w:val="00357B99"/>
    <w:rsid w:val="003613C9"/>
    <w:rsid w:val="0036248D"/>
    <w:rsid w:val="00362C4F"/>
    <w:rsid w:val="00362CFE"/>
    <w:rsid w:val="0036352E"/>
    <w:rsid w:val="00363630"/>
    <w:rsid w:val="00363788"/>
    <w:rsid w:val="003644C2"/>
    <w:rsid w:val="003645D8"/>
    <w:rsid w:val="00364917"/>
    <w:rsid w:val="00364F48"/>
    <w:rsid w:val="003651C5"/>
    <w:rsid w:val="00367058"/>
    <w:rsid w:val="003673B1"/>
    <w:rsid w:val="00367BC7"/>
    <w:rsid w:val="00370DB5"/>
    <w:rsid w:val="003716E9"/>
    <w:rsid w:val="00371A1A"/>
    <w:rsid w:val="00372D22"/>
    <w:rsid w:val="00374C7F"/>
    <w:rsid w:val="00374CAD"/>
    <w:rsid w:val="00374D6B"/>
    <w:rsid w:val="00375235"/>
    <w:rsid w:val="003757F8"/>
    <w:rsid w:val="00375F24"/>
    <w:rsid w:val="00375F6A"/>
    <w:rsid w:val="0037617F"/>
    <w:rsid w:val="003771A3"/>
    <w:rsid w:val="003805A5"/>
    <w:rsid w:val="00381EB3"/>
    <w:rsid w:val="0038201C"/>
    <w:rsid w:val="003820A6"/>
    <w:rsid w:val="003826E6"/>
    <w:rsid w:val="0038330E"/>
    <w:rsid w:val="0038467C"/>
    <w:rsid w:val="003865E1"/>
    <w:rsid w:val="00386BD8"/>
    <w:rsid w:val="00390CBB"/>
    <w:rsid w:val="00390EE0"/>
    <w:rsid w:val="003914DC"/>
    <w:rsid w:val="00391EE3"/>
    <w:rsid w:val="00392634"/>
    <w:rsid w:val="0039288F"/>
    <w:rsid w:val="00392FB9"/>
    <w:rsid w:val="003930D8"/>
    <w:rsid w:val="00393229"/>
    <w:rsid w:val="003936BB"/>
    <w:rsid w:val="003945B2"/>
    <w:rsid w:val="00397DCF"/>
    <w:rsid w:val="003A1C76"/>
    <w:rsid w:val="003A3773"/>
    <w:rsid w:val="003A3D1C"/>
    <w:rsid w:val="003A4A0F"/>
    <w:rsid w:val="003A4A51"/>
    <w:rsid w:val="003A577D"/>
    <w:rsid w:val="003B07F6"/>
    <w:rsid w:val="003B10DA"/>
    <w:rsid w:val="003B140C"/>
    <w:rsid w:val="003B1CDA"/>
    <w:rsid w:val="003B2D98"/>
    <w:rsid w:val="003B31B1"/>
    <w:rsid w:val="003B32D5"/>
    <w:rsid w:val="003B3782"/>
    <w:rsid w:val="003B37E0"/>
    <w:rsid w:val="003B3CF5"/>
    <w:rsid w:val="003B498B"/>
    <w:rsid w:val="003B51B8"/>
    <w:rsid w:val="003B5B9E"/>
    <w:rsid w:val="003C058F"/>
    <w:rsid w:val="003C0C7C"/>
    <w:rsid w:val="003C1040"/>
    <w:rsid w:val="003C204D"/>
    <w:rsid w:val="003C2554"/>
    <w:rsid w:val="003C2ABB"/>
    <w:rsid w:val="003C3769"/>
    <w:rsid w:val="003C403D"/>
    <w:rsid w:val="003C4D75"/>
    <w:rsid w:val="003C5B36"/>
    <w:rsid w:val="003C61B3"/>
    <w:rsid w:val="003C7EFE"/>
    <w:rsid w:val="003D024E"/>
    <w:rsid w:val="003D102F"/>
    <w:rsid w:val="003D258A"/>
    <w:rsid w:val="003D2E95"/>
    <w:rsid w:val="003D36DE"/>
    <w:rsid w:val="003D4664"/>
    <w:rsid w:val="003D58DB"/>
    <w:rsid w:val="003D596C"/>
    <w:rsid w:val="003D5EC0"/>
    <w:rsid w:val="003D638F"/>
    <w:rsid w:val="003D72F0"/>
    <w:rsid w:val="003D7546"/>
    <w:rsid w:val="003E05AC"/>
    <w:rsid w:val="003E0986"/>
    <w:rsid w:val="003E0D97"/>
    <w:rsid w:val="003E0ED1"/>
    <w:rsid w:val="003E2962"/>
    <w:rsid w:val="003E2DA7"/>
    <w:rsid w:val="003E3C02"/>
    <w:rsid w:val="003E3E7E"/>
    <w:rsid w:val="003E3FE0"/>
    <w:rsid w:val="003E4885"/>
    <w:rsid w:val="003E4CF2"/>
    <w:rsid w:val="003E5318"/>
    <w:rsid w:val="003E5E15"/>
    <w:rsid w:val="003E7102"/>
    <w:rsid w:val="003F1064"/>
    <w:rsid w:val="003F2087"/>
    <w:rsid w:val="003F2391"/>
    <w:rsid w:val="003F5B2C"/>
    <w:rsid w:val="003F5DE9"/>
    <w:rsid w:val="003F5FCB"/>
    <w:rsid w:val="003F6A51"/>
    <w:rsid w:val="003F775B"/>
    <w:rsid w:val="003F7E89"/>
    <w:rsid w:val="003F7ED9"/>
    <w:rsid w:val="0040011F"/>
    <w:rsid w:val="0040078C"/>
    <w:rsid w:val="004007DF"/>
    <w:rsid w:val="00401083"/>
    <w:rsid w:val="00401F1E"/>
    <w:rsid w:val="00402012"/>
    <w:rsid w:val="0040241F"/>
    <w:rsid w:val="00402B6B"/>
    <w:rsid w:val="00406032"/>
    <w:rsid w:val="00406390"/>
    <w:rsid w:val="004076E9"/>
    <w:rsid w:val="00407E6B"/>
    <w:rsid w:val="004113FE"/>
    <w:rsid w:val="00411DE2"/>
    <w:rsid w:val="0041217D"/>
    <w:rsid w:val="004132B6"/>
    <w:rsid w:val="00414061"/>
    <w:rsid w:val="00414B5E"/>
    <w:rsid w:val="00414FB5"/>
    <w:rsid w:val="00416B14"/>
    <w:rsid w:val="00417251"/>
    <w:rsid w:val="0041759B"/>
    <w:rsid w:val="00420007"/>
    <w:rsid w:val="00420693"/>
    <w:rsid w:val="00421B00"/>
    <w:rsid w:val="004232F5"/>
    <w:rsid w:val="004239DA"/>
    <w:rsid w:val="0042427D"/>
    <w:rsid w:val="00424E8C"/>
    <w:rsid w:val="0042517A"/>
    <w:rsid w:val="00427A30"/>
    <w:rsid w:val="00431A45"/>
    <w:rsid w:val="004321D9"/>
    <w:rsid w:val="0043314F"/>
    <w:rsid w:val="004335ED"/>
    <w:rsid w:val="00433E2E"/>
    <w:rsid w:val="004347D0"/>
    <w:rsid w:val="00434F4E"/>
    <w:rsid w:val="00435CFF"/>
    <w:rsid w:val="004366CC"/>
    <w:rsid w:val="00440763"/>
    <w:rsid w:val="004408A2"/>
    <w:rsid w:val="00440A0F"/>
    <w:rsid w:val="00441B22"/>
    <w:rsid w:val="00442AFF"/>
    <w:rsid w:val="00444C1A"/>
    <w:rsid w:val="00445038"/>
    <w:rsid w:val="00446A54"/>
    <w:rsid w:val="00447B0E"/>
    <w:rsid w:val="00447C8A"/>
    <w:rsid w:val="004503BF"/>
    <w:rsid w:val="00450B58"/>
    <w:rsid w:val="004522F2"/>
    <w:rsid w:val="00452397"/>
    <w:rsid w:val="00452506"/>
    <w:rsid w:val="00453497"/>
    <w:rsid w:val="0045419A"/>
    <w:rsid w:val="00454321"/>
    <w:rsid w:val="00455044"/>
    <w:rsid w:val="0045523D"/>
    <w:rsid w:val="00455897"/>
    <w:rsid w:val="00456B86"/>
    <w:rsid w:val="0045742F"/>
    <w:rsid w:val="00460372"/>
    <w:rsid w:val="004612EE"/>
    <w:rsid w:val="00463957"/>
    <w:rsid w:val="00463DA8"/>
    <w:rsid w:val="00464554"/>
    <w:rsid w:val="00464746"/>
    <w:rsid w:val="004656CE"/>
    <w:rsid w:val="00465853"/>
    <w:rsid w:val="00465B86"/>
    <w:rsid w:val="00466346"/>
    <w:rsid w:val="0046651C"/>
    <w:rsid w:val="004672C5"/>
    <w:rsid w:val="004672F4"/>
    <w:rsid w:val="004675B4"/>
    <w:rsid w:val="00472832"/>
    <w:rsid w:val="00472EBF"/>
    <w:rsid w:val="00473EEA"/>
    <w:rsid w:val="00474FA0"/>
    <w:rsid w:val="004756BA"/>
    <w:rsid w:val="00475781"/>
    <w:rsid w:val="004769C9"/>
    <w:rsid w:val="00480FD2"/>
    <w:rsid w:val="0048127A"/>
    <w:rsid w:val="004813A2"/>
    <w:rsid w:val="00481B7B"/>
    <w:rsid w:val="0048284E"/>
    <w:rsid w:val="00483311"/>
    <w:rsid w:val="0048365A"/>
    <w:rsid w:val="00483803"/>
    <w:rsid w:val="004839F8"/>
    <w:rsid w:val="00483DC3"/>
    <w:rsid w:val="0048422A"/>
    <w:rsid w:val="004848E3"/>
    <w:rsid w:val="00485639"/>
    <w:rsid w:val="00486030"/>
    <w:rsid w:val="004914DC"/>
    <w:rsid w:val="004921EC"/>
    <w:rsid w:val="00492E9F"/>
    <w:rsid w:val="004930D6"/>
    <w:rsid w:val="00493697"/>
    <w:rsid w:val="00493FCB"/>
    <w:rsid w:val="00494923"/>
    <w:rsid w:val="00494DD9"/>
    <w:rsid w:val="0049553A"/>
    <w:rsid w:val="00496E4E"/>
    <w:rsid w:val="00497892"/>
    <w:rsid w:val="004A1F46"/>
    <w:rsid w:val="004A220E"/>
    <w:rsid w:val="004A22C5"/>
    <w:rsid w:val="004A2309"/>
    <w:rsid w:val="004A2799"/>
    <w:rsid w:val="004A29AE"/>
    <w:rsid w:val="004A2B04"/>
    <w:rsid w:val="004A2F50"/>
    <w:rsid w:val="004A3123"/>
    <w:rsid w:val="004A382B"/>
    <w:rsid w:val="004A3F2F"/>
    <w:rsid w:val="004A4DB4"/>
    <w:rsid w:val="004A5A7A"/>
    <w:rsid w:val="004A70E8"/>
    <w:rsid w:val="004A7A50"/>
    <w:rsid w:val="004A7A6D"/>
    <w:rsid w:val="004A7B44"/>
    <w:rsid w:val="004B0181"/>
    <w:rsid w:val="004B0402"/>
    <w:rsid w:val="004B1066"/>
    <w:rsid w:val="004B1CF7"/>
    <w:rsid w:val="004B213E"/>
    <w:rsid w:val="004B44CF"/>
    <w:rsid w:val="004B518C"/>
    <w:rsid w:val="004B5E92"/>
    <w:rsid w:val="004C2B15"/>
    <w:rsid w:val="004C4C70"/>
    <w:rsid w:val="004C5CEE"/>
    <w:rsid w:val="004C65F6"/>
    <w:rsid w:val="004C677D"/>
    <w:rsid w:val="004C72CD"/>
    <w:rsid w:val="004C7CB6"/>
    <w:rsid w:val="004D15C8"/>
    <w:rsid w:val="004D191B"/>
    <w:rsid w:val="004D1D50"/>
    <w:rsid w:val="004D33B1"/>
    <w:rsid w:val="004D446F"/>
    <w:rsid w:val="004D45AD"/>
    <w:rsid w:val="004D4E56"/>
    <w:rsid w:val="004D5D09"/>
    <w:rsid w:val="004D5FF1"/>
    <w:rsid w:val="004D60AC"/>
    <w:rsid w:val="004D6CC4"/>
    <w:rsid w:val="004E0D82"/>
    <w:rsid w:val="004E1859"/>
    <w:rsid w:val="004E1CD0"/>
    <w:rsid w:val="004E24C9"/>
    <w:rsid w:val="004E2D89"/>
    <w:rsid w:val="004E3110"/>
    <w:rsid w:val="004E4FCC"/>
    <w:rsid w:val="004E5734"/>
    <w:rsid w:val="004E6425"/>
    <w:rsid w:val="004E6AEB"/>
    <w:rsid w:val="004E7A79"/>
    <w:rsid w:val="004E7D06"/>
    <w:rsid w:val="004E7D2D"/>
    <w:rsid w:val="004F1FB4"/>
    <w:rsid w:val="004F2133"/>
    <w:rsid w:val="004F30A8"/>
    <w:rsid w:val="004F3E27"/>
    <w:rsid w:val="004F453C"/>
    <w:rsid w:val="004F5284"/>
    <w:rsid w:val="004F532C"/>
    <w:rsid w:val="004F7053"/>
    <w:rsid w:val="004F73AB"/>
    <w:rsid w:val="0050148D"/>
    <w:rsid w:val="005015E8"/>
    <w:rsid w:val="00503153"/>
    <w:rsid w:val="00503701"/>
    <w:rsid w:val="00503FB9"/>
    <w:rsid w:val="00504353"/>
    <w:rsid w:val="00504B4D"/>
    <w:rsid w:val="00504DC9"/>
    <w:rsid w:val="00505DB7"/>
    <w:rsid w:val="0050661B"/>
    <w:rsid w:val="00510820"/>
    <w:rsid w:val="00510B75"/>
    <w:rsid w:val="00510D51"/>
    <w:rsid w:val="00510FF8"/>
    <w:rsid w:val="005114E7"/>
    <w:rsid w:val="00511EA3"/>
    <w:rsid w:val="00512617"/>
    <w:rsid w:val="0051283A"/>
    <w:rsid w:val="005148C4"/>
    <w:rsid w:val="00514ABF"/>
    <w:rsid w:val="00515AFA"/>
    <w:rsid w:val="00516BB7"/>
    <w:rsid w:val="005208B2"/>
    <w:rsid w:val="00520A0D"/>
    <w:rsid w:val="0052185C"/>
    <w:rsid w:val="0052379A"/>
    <w:rsid w:val="00523B49"/>
    <w:rsid w:val="00523DA0"/>
    <w:rsid w:val="00524004"/>
    <w:rsid w:val="0052491F"/>
    <w:rsid w:val="00524C0A"/>
    <w:rsid w:val="00524C4F"/>
    <w:rsid w:val="00524D75"/>
    <w:rsid w:val="00525442"/>
    <w:rsid w:val="0052566B"/>
    <w:rsid w:val="005264DF"/>
    <w:rsid w:val="0052653B"/>
    <w:rsid w:val="00526BFE"/>
    <w:rsid w:val="00527E1C"/>
    <w:rsid w:val="00530121"/>
    <w:rsid w:val="00532077"/>
    <w:rsid w:val="0053303B"/>
    <w:rsid w:val="00533975"/>
    <w:rsid w:val="00533E6D"/>
    <w:rsid w:val="0053451E"/>
    <w:rsid w:val="005349CA"/>
    <w:rsid w:val="00535416"/>
    <w:rsid w:val="005371C6"/>
    <w:rsid w:val="00537F7E"/>
    <w:rsid w:val="0054109A"/>
    <w:rsid w:val="00541A27"/>
    <w:rsid w:val="005421A6"/>
    <w:rsid w:val="00542708"/>
    <w:rsid w:val="005431CB"/>
    <w:rsid w:val="00543A7F"/>
    <w:rsid w:val="00543B6E"/>
    <w:rsid w:val="00544C60"/>
    <w:rsid w:val="005459FD"/>
    <w:rsid w:val="0055030F"/>
    <w:rsid w:val="005505E3"/>
    <w:rsid w:val="00553387"/>
    <w:rsid w:val="00554BD1"/>
    <w:rsid w:val="005551AE"/>
    <w:rsid w:val="005554CC"/>
    <w:rsid w:val="00555813"/>
    <w:rsid w:val="00556B77"/>
    <w:rsid w:val="00556E13"/>
    <w:rsid w:val="005577CF"/>
    <w:rsid w:val="00560B23"/>
    <w:rsid w:val="00560E54"/>
    <w:rsid w:val="0056114F"/>
    <w:rsid w:val="005614C6"/>
    <w:rsid w:val="00561EA8"/>
    <w:rsid w:val="00561FDB"/>
    <w:rsid w:val="0056232B"/>
    <w:rsid w:val="00562C35"/>
    <w:rsid w:val="00562F43"/>
    <w:rsid w:val="00564E29"/>
    <w:rsid w:val="00564EC6"/>
    <w:rsid w:val="00564F15"/>
    <w:rsid w:val="00566162"/>
    <w:rsid w:val="0056648A"/>
    <w:rsid w:val="0056774C"/>
    <w:rsid w:val="0057017F"/>
    <w:rsid w:val="005713BF"/>
    <w:rsid w:val="005718C4"/>
    <w:rsid w:val="0057319E"/>
    <w:rsid w:val="005737B1"/>
    <w:rsid w:val="00573FA7"/>
    <w:rsid w:val="00574145"/>
    <w:rsid w:val="005742E1"/>
    <w:rsid w:val="0057475F"/>
    <w:rsid w:val="00575478"/>
    <w:rsid w:val="00577141"/>
    <w:rsid w:val="00577C6C"/>
    <w:rsid w:val="0058036D"/>
    <w:rsid w:val="00580377"/>
    <w:rsid w:val="00581504"/>
    <w:rsid w:val="005820FA"/>
    <w:rsid w:val="0058282D"/>
    <w:rsid w:val="00582B91"/>
    <w:rsid w:val="00582DF9"/>
    <w:rsid w:val="00583803"/>
    <w:rsid w:val="00584276"/>
    <w:rsid w:val="0058688A"/>
    <w:rsid w:val="00591EAE"/>
    <w:rsid w:val="005923B8"/>
    <w:rsid w:val="00592626"/>
    <w:rsid w:val="005939A5"/>
    <w:rsid w:val="0059484F"/>
    <w:rsid w:val="00594A81"/>
    <w:rsid w:val="00594D2A"/>
    <w:rsid w:val="00594F70"/>
    <w:rsid w:val="00595364"/>
    <w:rsid w:val="005957C0"/>
    <w:rsid w:val="00596A64"/>
    <w:rsid w:val="00597A28"/>
    <w:rsid w:val="005A01CE"/>
    <w:rsid w:val="005A056D"/>
    <w:rsid w:val="005A05FE"/>
    <w:rsid w:val="005A09EA"/>
    <w:rsid w:val="005A163D"/>
    <w:rsid w:val="005A19A0"/>
    <w:rsid w:val="005A1ED7"/>
    <w:rsid w:val="005A213D"/>
    <w:rsid w:val="005A2909"/>
    <w:rsid w:val="005A3D17"/>
    <w:rsid w:val="005A6540"/>
    <w:rsid w:val="005B01F1"/>
    <w:rsid w:val="005B06E2"/>
    <w:rsid w:val="005B0B9C"/>
    <w:rsid w:val="005B16E4"/>
    <w:rsid w:val="005B4EF2"/>
    <w:rsid w:val="005B5C46"/>
    <w:rsid w:val="005B67F5"/>
    <w:rsid w:val="005B7008"/>
    <w:rsid w:val="005B77B2"/>
    <w:rsid w:val="005C1DDC"/>
    <w:rsid w:val="005C1DF7"/>
    <w:rsid w:val="005C1E7B"/>
    <w:rsid w:val="005C29DC"/>
    <w:rsid w:val="005C2D6C"/>
    <w:rsid w:val="005C3FCC"/>
    <w:rsid w:val="005C46CE"/>
    <w:rsid w:val="005C4A62"/>
    <w:rsid w:val="005C565B"/>
    <w:rsid w:val="005D0673"/>
    <w:rsid w:val="005D1895"/>
    <w:rsid w:val="005D1E2A"/>
    <w:rsid w:val="005D2DAE"/>
    <w:rsid w:val="005D38B1"/>
    <w:rsid w:val="005D3D88"/>
    <w:rsid w:val="005D48BD"/>
    <w:rsid w:val="005D5225"/>
    <w:rsid w:val="005D63E0"/>
    <w:rsid w:val="005E098A"/>
    <w:rsid w:val="005E1CE4"/>
    <w:rsid w:val="005E3349"/>
    <w:rsid w:val="005E4194"/>
    <w:rsid w:val="005E4908"/>
    <w:rsid w:val="005E4D1C"/>
    <w:rsid w:val="005E5C58"/>
    <w:rsid w:val="005E6048"/>
    <w:rsid w:val="005E6B4F"/>
    <w:rsid w:val="005E6D96"/>
    <w:rsid w:val="005E7071"/>
    <w:rsid w:val="005E7B0B"/>
    <w:rsid w:val="005E7B62"/>
    <w:rsid w:val="005F0594"/>
    <w:rsid w:val="005F0D92"/>
    <w:rsid w:val="005F18A0"/>
    <w:rsid w:val="005F1E5C"/>
    <w:rsid w:val="005F203F"/>
    <w:rsid w:val="005F32B9"/>
    <w:rsid w:val="005F39EE"/>
    <w:rsid w:val="005F4222"/>
    <w:rsid w:val="005F4977"/>
    <w:rsid w:val="005F5C80"/>
    <w:rsid w:val="005F5E4A"/>
    <w:rsid w:val="005F6736"/>
    <w:rsid w:val="005F6B56"/>
    <w:rsid w:val="005F7298"/>
    <w:rsid w:val="005F782D"/>
    <w:rsid w:val="005F798A"/>
    <w:rsid w:val="005F7B93"/>
    <w:rsid w:val="00601B8B"/>
    <w:rsid w:val="00602113"/>
    <w:rsid w:val="00603B23"/>
    <w:rsid w:val="00605066"/>
    <w:rsid w:val="0060547A"/>
    <w:rsid w:val="00605D53"/>
    <w:rsid w:val="00606CC3"/>
    <w:rsid w:val="00607398"/>
    <w:rsid w:val="00607803"/>
    <w:rsid w:val="0061051B"/>
    <w:rsid w:val="00610A36"/>
    <w:rsid w:val="00610DE4"/>
    <w:rsid w:val="00611127"/>
    <w:rsid w:val="006116A5"/>
    <w:rsid w:val="00612091"/>
    <w:rsid w:val="0061215E"/>
    <w:rsid w:val="006129C8"/>
    <w:rsid w:val="006130E7"/>
    <w:rsid w:val="006139C3"/>
    <w:rsid w:val="00614824"/>
    <w:rsid w:val="00614DD6"/>
    <w:rsid w:val="00616046"/>
    <w:rsid w:val="00617C71"/>
    <w:rsid w:val="00621F12"/>
    <w:rsid w:val="00622AEF"/>
    <w:rsid w:val="00622B33"/>
    <w:rsid w:val="00622B43"/>
    <w:rsid w:val="00623667"/>
    <w:rsid w:val="00624472"/>
    <w:rsid w:val="00625F2D"/>
    <w:rsid w:val="00630AE1"/>
    <w:rsid w:val="00632D7B"/>
    <w:rsid w:val="00632E14"/>
    <w:rsid w:val="00633F6F"/>
    <w:rsid w:val="00634ADF"/>
    <w:rsid w:val="00634BCF"/>
    <w:rsid w:val="00634C8F"/>
    <w:rsid w:val="00635147"/>
    <w:rsid w:val="0063533E"/>
    <w:rsid w:val="00635C4D"/>
    <w:rsid w:val="00636A93"/>
    <w:rsid w:val="0063705C"/>
    <w:rsid w:val="00637F6D"/>
    <w:rsid w:val="00640222"/>
    <w:rsid w:val="006426B8"/>
    <w:rsid w:val="0064287C"/>
    <w:rsid w:val="00642E2E"/>
    <w:rsid w:val="00643801"/>
    <w:rsid w:val="0064432F"/>
    <w:rsid w:val="00644ABC"/>
    <w:rsid w:val="00646530"/>
    <w:rsid w:val="00646542"/>
    <w:rsid w:val="00646878"/>
    <w:rsid w:val="006468D9"/>
    <w:rsid w:val="0065122E"/>
    <w:rsid w:val="00652D72"/>
    <w:rsid w:val="006534BA"/>
    <w:rsid w:val="006540C3"/>
    <w:rsid w:val="0065417D"/>
    <w:rsid w:val="006545C4"/>
    <w:rsid w:val="00654861"/>
    <w:rsid w:val="0065513E"/>
    <w:rsid w:val="006553FC"/>
    <w:rsid w:val="00655A20"/>
    <w:rsid w:val="00656E8C"/>
    <w:rsid w:val="006573A6"/>
    <w:rsid w:val="00657C12"/>
    <w:rsid w:val="00660D59"/>
    <w:rsid w:val="0066101D"/>
    <w:rsid w:val="00661746"/>
    <w:rsid w:val="00661E10"/>
    <w:rsid w:val="00663C0C"/>
    <w:rsid w:val="00663E0E"/>
    <w:rsid w:val="00664073"/>
    <w:rsid w:val="006653A8"/>
    <w:rsid w:val="006659FD"/>
    <w:rsid w:val="006660A1"/>
    <w:rsid w:val="006700D2"/>
    <w:rsid w:val="00670CC5"/>
    <w:rsid w:val="00671485"/>
    <w:rsid w:val="006715C7"/>
    <w:rsid w:val="00671B60"/>
    <w:rsid w:val="0067200D"/>
    <w:rsid w:val="0067210C"/>
    <w:rsid w:val="00673140"/>
    <w:rsid w:val="006732EF"/>
    <w:rsid w:val="00673A52"/>
    <w:rsid w:val="00673DBD"/>
    <w:rsid w:val="006745D3"/>
    <w:rsid w:val="006746F8"/>
    <w:rsid w:val="00674C83"/>
    <w:rsid w:val="006759CA"/>
    <w:rsid w:val="006772BE"/>
    <w:rsid w:val="006803E5"/>
    <w:rsid w:val="00680C63"/>
    <w:rsid w:val="00680E37"/>
    <w:rsid w:val="00681720"/>
    <w:rsid w:val="00681A99"/>
    <w:rsid w:val="00681CB8"/>
    <w:rsid w:val="006822F5"/>
    <w:rsid w:val="006824E4"/>
    <w:rsid w:val="0068299E"/>
    <w:rsid w:val="00683337"/>
    <w:rsid w:val="00683CF4"/>
    <w:rsid w:val="006878F7"/>
    <w:rsid w:val="006904C4"/>
    <w:rsid w:val="006905AC"/>
    <w:rsid w:val="00690A0C"/>
    <w:rsid w:val="006910FF"/>
    <w:rsid w:val="00691685"/>
    <w:rsid w:val="006932E2"/>
    <w:rsid w:val="006932F0"/>
    <w:rsid w:val="006935FE"/>
    <w:rsid w:val="0069367E"/>
    <w:rsid w:val="006936E4"/>
    <w:rsid w:val="00695A69"/>
    <w:rsid w:val="006967BD"/>
    <w:rsid w:val="006A05A9"/>
    <w:rsid w:val="006A06DA"/>
    <w:rsid w:val="006A0BBB"/>
    <w:rsid w:val="006A1047"/>
    <w:rsid w:val="006A161F"/>
    <w:rsid w:val="006A177C"/>
    <w:rsid w:val="006A1EF3"/>
    <w:rsid w:val="006A1FD7"/>
    <w:rsid w:val="006A26E4"/>
    <w:rsid w:val="006A3842"/>
    <w:rsid w:val="006A38F7"/>
    <w:rsid w:val="006A3B6E"/>
    <w:rsid w:val="006A44D3"/>
    <w:rsid w:val="006A62A5"/>
    <w:rsid w:val="006A6DA9"/>
    <w:rsid w:val="006B03CF"/>
    <w:rsid w:val="006B0CDD"/>
    <w:rsid w:val="006B0E34"/>
    <w:rsid w:val="006B11CD"/>
    <w:rsid w:val="006B3321"/>
    <w:rsid w:val="006B3808"/>
    <w:rsid w:val="006B3E52"/>
    <w:rsid w:val="006B4EC2"/>
    <w:rsid w:val="006B52B7"/>
    <w:rsid w:val="006B5E7B"/>
    <w:rsid w:val="006B7FE8"/>
    <w:rsid w:val="006C0422"/>
    <w:rsid w:val="006C1394"/>
    <w:rsid w:val="006C1873"/>
    <w:rsid w:val="006C1B2B"/>
    <w:rsid w:val="006C2485"/>
    <w:rsid w:val="006C3DB0"/>
    <w:rsid w:val="006C45D9"/>
    <w:rsid w:val="006C6C91"/>
    <w:rsid w:val="006C721C"/>
    <w:rsid w:val="006D0194"/>
    <w:rsid w:val="006D048D"/>
    <w:rsid w:val="006D1528"/>
    <w:rsid w:val="006D1B67"/>
    <w:rsid w:val="006D263F"/>
    <w:rsid w:val="006D26C3"/>
    <w:rsid w:val="006D3E5F"/>
    <w:rsid w:val="006D4738"/>
    <w:rsid w:val="006D5229"/>
    <w:rsid w:val="006D58BC"/>
    <w:rsid w:val="006D7586"/>
    <w:rsid w:val="006E0026"/>
    <w:rsid w:val="006E0766"/>
    <w:rsid w:val="006E3097"/>
    <w:rsid w:val="006E63EA"/>
    <w:rsid w:val="006E72F3"/>
    <w:rsid w:val="006E797D"/>
    <w:rsid w:val="006E7FC6"/>
    <w:rsid w:val="006F0037"/>
    <w:rsid w:val="006F095C"/>
    <w:rsid w:val="006F0BE8"/>
    <w:rsid w:val="006F0DDA"/>
    <w:rsid w:val="006F1D14"/>
    <w:rsid w:val="006F2B93"/>
    <w:rsid w:val="006F552D"/>
    <w:rsid w:val="006F5BA8"/>
    <w:rsid w:val="006F5F0B"/>
    <w:rsid w:val="006F6FB0"/>
    <w:rsid w:val="006F7786"/>
    <w:rsid w:val="007007D5"/>
    <w:rsid w:val="00700D86"/>
    <w:rsid w:val="00701CD5"/>
    <w:rsid w:val="00701D0A"/>
    <w:rsid w:val="00702C43"/>
    <w:rsid w:val="00703179"/>
    <w:rsid w:val="00704E4E"/>
    <w:rsid w:val="00705028"/>
    <w:rsid w:val="0070535B"/>
    <w:rsid w:val="00705F22"/>
    <w:rsid w:val="00706C49"/>
    <w:rsid w:val="007119F4"/>
    <w:rsid w:val="00711BF7"/>
    <w:rsid w:val="00713362"/>
    <w:rsid w:val="0071343E"/>
    <w:rsid w:val="00713484"/>
    <w:rsid w:val="007139E3"/>
    <w:rsid w:val="00713E25"/>
    <w:rsid w:val="0071405A"/>
    <w:rsid w:val="00714132"/>
    <w:rsid w:val="007151B5"/>
    <w:rsid w:val="00716001"/>
    <w:rsid w:val="0071705E"/>
    <w:rsid w:val="0072016D"/>
    <w:rsid w:val="0072022A"/>
    <w:rsid w:val="007202BC"/>
    <w:rsid w:val="00720885"/>
    <w:rsid w:val="007215BC"/>
    <w:rsid w:val="00721899"/>
    <w:rsid w:val="00722EB7"/>
    <w:rsid w:val="0072484A"/>
    <w:rsid w:val="00724ACA"/>
    <w:rsid w:val="00726F66"/>
    <w:rsid w:val="00731EB4"/>
    <w:rsid w:val="00732AE7"/>
    <w:rsid w:val="0073324D"/>
    <w:rsid w:val="007336D5"/>
    <w:rsid w:val="00733833"/>
    <w:rsid w:val="007338BF"/>
    <w:rsid w:val="00733DE6"/>
    <w:rsid w:val="007345BE"/>
    <w:rsid w:val="00735EE3"/>
    <w:rsid w:val="007373CF"/>
    <w:rsid w:val="00740B5A"/>
    <w:rsid w:val="00740F1F"/>
    <w:rsid w:val="00741730"/>
    <w:rsid w:val="00741C83"/>
    <w:rsid w:val="007423ED"/>
    <w:rsid w:val="00742EC4"/>
    <w:rsid w:val="00743480"/>
    <w:rsid w:val="007446AE"/>
    <w:rsid w:val="007454A3"/>
    <w:rsid w:val="00746262"/>
    <w:rsid w:val="00747A35"/>
    <w:rsid w:val="007508DC"/>
    <w:rsid w:val="00750B1D"/>
    <w:rsid w:val="007517FC"/>
    <w:rsid w:val="00751B18"/>
    <w:rsid w:val="00753828"/>
    <w:rsid w:val="00756A58"/>
    <w:rsid w:val="00757A3C"/>
    <w:rsid w:val="00760EC1"/>
    <w:rsid w:val="007611C1"/>
    <w:rsid w:val="00761F23"/>
    <w:rsid w:val="0076201C"/>
    <w:rsid w:val="00762998"/>
    <w:rsid w:val="00762D74"/>
    <w:rsid w:val="00764C15"/>
    <w:rsid w:val="00765191"/>
    <w:rsid w:val="00765B14"/>
    <w:rsid w:val="00766FDA"/>
    <w:rsid w:val="007675E0"/>
    <w:rsid w:val="00770205"/>
    <w:rsid w:val="00770245"/>
    <w:rsid w:val="007702FE"/>
    <w:rsid w:val="00770672"/>
    <w:rsid w:val="007710E4"/>
    <w:rsid w:val="00771647"/>
    <w:rsid w:val="0077278F"/>
    <w:rsid w:val="00772AC8"/>
    <w:rsid w:val="00772BFD"/>
    <w:rsid w:val="0077371E"/>
    <w:rsid w:val="00773D7E"/>
    <w:rsid w:val="00774C9E"/>
    <w:rsid w:val="007764EE"/>
    <w:rsid w:val="0077720B"/>
    <w:rsid w:val="007776E0"/>
    <w:rsid w:val="00780135"/>
    <w:rsid w:val="00780199"/>
    <w:rsid w:val="007809B6"/>
    <w:rsid w:val="0078180B"/>
    <w:rsid w:val="00781826"/>
    <w:rsid w:val="0078301E"/>
    <w:rsid w:val="007833B2"/>
    <w:rsid w:val="00783E8A"/>
    <w:rsid w:val="007848F8"/>
    <w:rsid w:val="00784F4E"/>
    <w:rsid w:val="00785933"/>
    <w:rsid w:val="00786012"/>
    <w:rsid w:val="00786CF9"/>
    <w:rsid w:val="00786D93"/>
    <w:rsid w:val="00790372"/>
    <w:rsid w:val="00790543"/>
    <w:rsid w:val="00790629"/>
    <w:rsid w:val="00790C7A"/>
    <w:rsid w:val="0079187A"/>
    <w:rsid w:val="00791B30"/>
    <w:rsid w:val="00792331"/>
    <w:rsid w:val="00792EEB"/>
    <w:rsid w:val="007935AC"/>
    <w:rsid w:val="007935D2"/>
    <w:rsid w:val="00793997"/>
    <w:rsid w:val="007947DF"/>
    <w:rsid w:val="00795FDA"/>
    <w:rsid w:val="0079603B"/>
    <w:rsid w:val="0079755F"/>
    <w:rsid w:val="0079756B"/>
    <w:rsid w:val="007A143A"/>
    <w:rsid w:val="007A19C3"/>
    <w:rsid w:val="007A1A61"/>
    <w:rsid w:val="007A202E"/>
    <w:rsid w:val="007A2D1D"/>
    <w:rsid w:val="007A32C3"/>
    <w:rsid w:val="007A425D"/>
    <w:rsid w:val="007A4763"/>
    <w:rsid w:val="007A4E32"/>
    <w:rsid w:val="007A53E9"/>
    <w:rsid w:val="007A5E59"/>
    <w:rsid w:val="007A5EE1"/>
    <w:rsid w:val="007A6046"/>
    <w:rsid w:val="007A63DE"/>
    <w:rsid w:val="007A6905"/>
    <w:rsid w:val="007A6B81"/>
    <w:rsid w:val="007B0B06"/>
    <w:rsid w:val="007B0B1D"/>
    <w:rsid w:val="007B205C"/>
    <w:rsid w:val="007B23B5"/>
    <w:rsid w:val="007B2583"/>
    <w:rsid w:val="007B2CAD"/>
    <w:rsid w:val="007B2EA0"/>
    <w:rsid w:val="007B4AB4"/>
    <w:rsid w:val="007B5348"/>
    <w:rsid w:val="007B5B8A"/>
    <w:rsid w:val="007B6DE9"/>
    <w:rsid w:val="007B6E59"/>
    <w:rsid w:val="007B756B"/>
    <w:rsid w:val="007B7665"/>
    <w:rsid w:val="007B7673"/>
    <w:rsid w:val="007C00A8"/>
    <w:rsid w:val="007C2064"/>
    <w:rsid w:val="007C235D"/>
    <w:rsid w:val="007C3028"/>
    <w:rsid w:val="007C3565"/>
    <w:rsid w:val="007C4302"/>
    <w:rsid w:val="007C4356"/>
    <w:rsid w:val="007C5480"/>
    <w:rsid w:val="007C6D57"/>
    <w:rsid w:val="007C7D0E"/>
    <w:rsid w:val="007C7F4A"/>
    <w:rsid w:val="007D0227"/>
    <w:rsid w:val="007D13E7"/>
    <w:rsid w:val="007D15FC"/>
    <w:rsid w:val="007D1DE1"/>
    <w:rsid w:val="007D291A"/>
    <w:rsid w:val="007D2E1E"/>
    <w:rsid w:val="007D3346"/>
    <w:rsid w:val="007D3429"/>
    <w:rsid w:val="007D697D"/>
    <w:rsid w:val="007D6BFB"/>
    <w:rsid w:val="007D7CB9"/>
    <w:rsid w:val="007E03CB"/>
    <w:rsid w:val="007E09BF"/>
    <w:rsid w:val="007E11B1"/>
    <w:rsid w:val="007E1501"/>
    <w:rsid w:val="007E192D"/>
    <w:rsid w:val="007E2FE7"/>
    <w:rsid w:val="007E3040"/>
    <w:rsid w:val="007E4A5D"/>
    <w:rsid w:val="007E55EE"/>
    <w:rsid w:val="007F1961"/>
    <w:rsid w:val="007F4AFF"/>
    <w:rsid w:val="007F5A6B"/>
    <w:rsid w:val="007F5A9F"/>
    <w:rsid w:val="007F602F"/>
    <w:rsid w:val="007F61E6"/>
    <w:rsid w:val="007F6B91"/>
    <w:rsid w:val="007F72D1"/>
    <w:rsid w:val="007F7F8B"/>
    <w:rsid w:val="00800727"/>
    <w:rsid w:val="00801010"/>
    <w:rsid w:val="00801169"/>
    <w:rsid w:val="00801572"/>
    <w:rsid w:val="00801727"/>
    <w:rsid w:val="008017F7"/>
    <w:rsid w:val="00802785"/>
    <w:rsid w:val="00803DCB"/>
    <w:rsid w:val="00804E16"/>
    <w:rsid w:val="008050AD"/>
    <w:rsid w:val="008051E3"/>
    <w:rsid w:val="00805F2C"/>
    <w:rsid w:val="0080673A"/>
    <w:rsid w:val="00807C26"/>
    <w:rsid w:val="00811CEE"/>
    <w:rsid w:val="00814372"/>
    <w:rsid w:val="00814AB9"/>
    <w:rsid w:val="00814F8B"/>
    <w:rsid w:val="00815C56"/>
    <w:rsid w:val="00820327"/>
    <w:rsid w:val="00820B98"/>
    <w:rsid w:val="0082175E"/>
    <w:rsid w:val="00822E6F"/>
    <w:rsid w:val="008236F9"/>
    <w:rsid w:val="0082403F"/>
    <w:rsid w:val="008241B4"/>
    <w:rsid w:val="008252B0"/>
    <w:rsid w:val="008269B7"/>
    <w:rsid w:val="00826B22"/>
    <w:rsid w:val="00826E00"/>
    <w:rsid w:val="00827AE1"/>
    <w:rsid w:val="0083076C"/>
    <w:rsid w:val="00831075"/>
    <w:rsid w:val="00831D44"/>
    <w:rsid w:val="00831D98"/>
    <w:rsid w:val="008326C3"/>
    <w:rsid w:val="00832B99"/>
    <w:rsid w:val="00832F1C"/>
    <w:rsid w:val="00835CCE"/>
    <w:rsid w:val="00837284"/>
    <w:rsid w:val="00837460"/>
    <w:rsid w:val="008379DE"/>
    <w:rsid w:val="008411C0"/>
    <w:rsid w:val="0084125D"/>
    <w:rsid w:val="00841FCA"/>
    <w:rsid w:val="00842BB8"/>
    <w:rsid w:val="0084333A"/>
    <w:rsid w:val="00844003"/>
    <w:rsid w:val="0084405F"/>
    <w:rsid w:val="00845477"/>
    <w:rsid w:val="00845BA6"/>
    <w:rsid w:val="00846729"/>
    <w:rsid w:val="008502DC"/>
    <w:rsid w:val="0085079B"/>
    <w:rsid w:val="00850C9C"/>
    <w:rsid w:val="00850E31"/>
    <w:rsid w:val="00850F03"/>
    <w:rsid w:val="008510F1"/>
    <w:rsid w:val="00851251"/>
    <w:rsid w:val="00851DCA"/>
    <w:rsid w:val="00853519"/>
    <w:rsid w:val="008545D8"/>
    <w:rsid w:val="00854DB5"/>
    <w:rsid w:val="00854DDF"/>
    <w:rsid w:val="00856FA6"/>
    <w:rsid w:val="00860E66"/>
    <w:rsid w:val="0086261A"/>
    <w:rsid w:val="00862890"/>
    <w:rsid w:val="0086364E"/>
    <w:rsid w:val="00863F52"/>
    <w:rsid w:val="008652FF"/>
    <w:rsid w:val="008655A3"/>
    <w:rsid w:val="008661C9"/>
    <w:rsid w:val="00866627"/>
    <w:rsid w:val="00866BDB"/>
    <w:rsid w:val="008674B1"/>
    <w:rsid w:val="00867858"/>
    <w:rsid w:val="00871578"/>
    <w:rsid w:val="008716D5"/>
    <w:rsid w:val="008721E1"/>
    <w:rsid w:val="008726C3"/>
    <w:rsid w:val="00872AAD"/>
    <w:rsid w:val="0087330A"/>
    <w:rsid w:val="00873495"/>
    <w:rsid w:val="008734EF"/>
    <w:rsid w:val="00873893"/>
    <w:rsid w:val="0087527C"/>
    <w:rsid w:val="008756FE"/>
    <w:rsid w:val="00875DA9"/>
    <w:rsid w:val="00877966"/>
    <w:rsid w:val="00877CBF"/>
    <w:rsid w:val="008800A4"/>
    <w:rsid w:val="00880205"/>
    <w:rsid w:val="00880B58"/>
    <w:rsid w:val="008811CD"/>
    <w:rsid w:val="00881DD0"/>
    <w:rsid w:val="008821E9"/>
    <w:rsid w:val="0088451D"/>
    <w:rsid w:val="00884A55"/>
    <w:rsid w:val="008852E3"/>
    <w:rsid w:val="0089017B"/>
    <w:rsid w:val="00890673"/>
    <w:rsid w:val="00890C19"/>
    <w:rsid w:val="00890D32"/>
    <w:rsid w:val="008912D6"/>
    <w:rsid w:val="00892C89"/>
    <w:rsid w:val="00893337"/>
    <w:rsid w:val="0089346C"/>
    <w:rsid w:val="008935D7"/>
    <w:rsid w:val="00893ED7"/>
    <w:rsid w:val="00894903"/>
    <w:rsid w:val="008960E3"/>
    <w:rsid w:val="00897A8B"/>
    <w:rsid w:val="00897B9A"/>
    <w:rsid w:val="008A0942"/>
    <w:rsid w:val="008A0A10"/>
    <w:rsid w:val="008A0BDD"/>
    <w:rsid w:val="008A10B7"/>
    <w:rsid w:val="008A23C2"/>
    <w:rsid w:val="008A288E"/>
    <w:rsid w:val="008A2E1A"/>
    <w:rsid w:val="008A2EBA"/>
    <w:rsid w:val="008A4469"/>
    <w:rsid w:val="008A531C"/>
    <w:rsid w:val="008A5657"/>
    <w:rsid w:val="008A5D2F"/>
    <w:rsid w:val="008A5D71"/>
    <w:rsid w:val="008A6102"/>
    <w:rsid w:val="008A62DC"/>
    <w:rsid w:val="008A6C5B"/>
    <w:rsid w:val="008A6E0A"/>
    <w:rsid w:val="008A6FC2"/>
    <w:rsid w:val="008A7D17"/>
    <w:rsid w:val="008A7F46"/>
    <w:rsid w:val="008A7F5A"/>
    <w:rsid w:val="008B2916"/>
    <w:rsid w:val="008B48FC"/>
    <w:rsid w:val="008B5AAB"/>
    <w:rsid w:val="008B5F7A"/>
    <w:rsid w:val="008B769D"/>
    <w:rsid w:val="008B76D1"/>
    <w:rsid w:val="008B7884"/>
    <w:rsid w:val="008B78D0"/>
    <w:rsid w:val="008B7D99"/>
    <w:rsid w:val="008C02D3"/>
    <w:rsid w:val="008C0846"/>
    <w:rsid w:val="008C254D"/>
    <w:rsid w:val="008C2A44"/>
    <w:rsid w:val="008C362C"/>
    <w:rsid w:val="008C3819"/>
    <w:rsid w:val="008C5DA7"/>
    <w:rsid w:val="008D233E"/>
    <w:rsid w:val="008D2463"/>
    <w:rsid w:val="008D2A2E"/>
    <w:rsid w:val="008D355F"/>
    <w:rsid w:val="008D35B4"/>
    <w:rsid w:val="008D3A49"/>
    <w:rsid w:val="008D3D34"/>
    <w:rsid w:val="008D3ECE"/>
    <w:rsid w:val="008D4B5C"/>
    <w:rsid w:val="008D7341"/>
    <w:rsid w:val="008D7C95"/>
    <w:rsid w:val="008E11D2"/>
    <w:rsid w:val="008E1DAE"/>
    <w:rsid w:val="008E276F"/>
    <w:rsid w:val="008E495A"/>
    <w:rsid w:val="008E4A31"/>
    <w:rsid w:val="008E4F78"/>
    <w:rsid w:val="008E51C7"/>
    <w:rsid w:val="008E54E6"/>
    <w:rsid w:val="008E6440"/>
    <w:rsid w:val="008F01AD"/>
    <w:rsid w:val="008F0E60"/>
    <w:rsid w:val="008F0EB0"/>
    <w:rsid w:val="008F12E5"/>
    <w:rsid w:val="008F166D"/>
    <w:rsid w:val="008F21A5"/>
    <w:rsid w:val="008F2850"/>
    <w:rsid w:val="008F2BE3"/>
    <w:rsid w:val="008F2BE6"/>
    <w:rsid w:val="008F32E7"/>
    <w:rsid w:val="008F3E04"/>
    <w:rsid w:val="008F421C"/>
    <w:rsid w:val="008F4662"/>
    <w:rsid w:val="008F6336"/>
    <w:rsid w:val="008F65E7"/>
    <w:rsid w:val="008F6FD9"/>
    <w:rsid w:val="008F7774"/>
    <w:rsid w:val="009000F8"/>
    <w:rsid w:val="00900C96"/>
    <w:rsid w:val="00900EEE"/>
    <w:rsid w:val="0090110A"/>
    <w:rsid w:val="009015E1"/>
    <w:rsid w:val="00901B10"/>
    <w:rsid w:val="0090207D"/>
    <w:rsid w:val="00902A19"/>
    <w:rsid w:val="00903BD6"/>
    <w:rsid w:val="009057C9"/>
    <w:rsid w:val="00906CA4"/>
    <w:rsid w:val="00907389"/>
    <w:rsid w:val="00907420"/>
    <w:rsid w:val="00907BA9"/>
    <w:rsid w:val="00907FD9"/>
    <w:rsid w:val="009102E2"/>
    <w:rsid w:val="0091126A"/>
    <w:rsid w:val="00912CDC"/>
    <w:rsid w:val="00912E3E"/>
    <w:rsid w:val="009149C8"/>
    <w:rsid w:val="00914B68"/>
    <w:rsid w:val="00916AD4"/>
    <w:rsid w:val="009177CC"/>
    <w:rsid w:val="00917BE7"/>
    <w:rsid w:val="00920372"/>
    <w:rsid w:val="009209A7"/>
    <w:rsid w:val="009226E9"/>
    <w:rsid w:val="0092292F"/>
    <w:rsid w:val="00923483"/>
    <w:rsid w:val="009242E7"/>
    <w:rsid w:val="00924A32"/>
    <w:rsid w:val="00925883"/>
    <w:rsid w:val="00926A9D"/>
    <w:rsid w:val="00926ECC"/>
    <w:rsid w:val="0092745D"/>
    <w:rsid w:val="00931478"/>
    <w:rsid w:val="009319DF"/>
    <w:rsid w:val="009325D8"/>
    <w:rsid w:val="009332A2"/>
    <w:rsid w:val="00933319"/>
    <w:rsid w:val="0093369B"/>
    <w:rsid w:val="009341DB"/>
    <w:rsid w:val="0093491C"/>
    <w:rsid w:val="00937014"/>
    <w:rsid w:val="009378A1"/>
    <w:rsid w:val="00940BB5"/>
    <w:rsid w:val="00944FDD"/>
    <w:rsid w:val="00945013"/>
    <w:rsid w:val="009453A0"/>
    <w:rsid w:val="009454A7"/>
    <w:rsid w:val="00945F2D"/>
    <w:rsid w:val="0094688F"/>
    <w:rsid w:val="00947607"/>
    <w:rsid w:val="00947DF6"/>
    <w:rsid w:val="009502DC"/>
    <w:rsid w:val="009504EC"/>
    <w:rsid w:val="009505F7"/>
    <w:rsid w:val="009509DB"/>
    <w:rsid w:val="009511DA"/>
    <w:rsid w:val="009520B8"/>
    <w:rsid w:val="009536F7"/>
    <w:rsid w:val="009556F2"/>
    <w:rsid w:val="00956C28"/>
    <w:rsid w:val="009601CA"/>
    <w:rsid w:val="00960DB0"/>
    <w:rsid w:val="00960F16"/>
    <w:rsid w:val="009610E3"/>
    <w:rsid w:val="00961229"/>
    <w:rsid w:val="00961347"/>
    <w:rsid w:val="009618FE"/>
    <w:rsid w:val="00961D18"/>
    <w:rsid w:val="00961F09"/>
    <w:rsid w:val="00962D12"/>
    <w:rsid w:val="0096351C"/>
    <w:rsid w:val="009635AE"/>
    <w:rsid w:val="00963E40"/>
    <w:rsid w:val="00963EC6"/>
    <w:rsid w:val="00964A7A"/>
    <w:rsid w:val="00966027"/>
    <w:rsid w:val="00966629"/>
    <w:rsid w:val="00967836"/>
    <w:rsid w:val="00970490"/>
    <w:rsid w:val="00970943"/>
    <w:rsid w:val="00970BEB"/>
    <w:rsid w:val="009711B9"/>
    <w:rsid w:val="009721E4"/>
    <w:rsid w:val="00972B9B"/>
    <w:rsid w:val="00973883"/>
    <w:rsid w:val="00975351"/>
    <w:rsid w:val="0097652E"/>
    <w:rsid w:val="0097670A"/>
    <w:rsid w:val="00977F38"/>
    <w:rsid w:val="00977FA7"/>
    <w:rsid w:val="00980E85"/>
    <w:rsid w:val="009814B3"/>
    <w:rsid w:val="00981784"/>
    <w:rsid w:val="009817C8"/>
    <w:rsid w:val="00982211"/>
    <w:rsid w:val="009834E2"/>
    <w:rsid w:val="009879ED"/>
    <w:rsid w:val="00990383"/>
    <w:rsid w:val="00990796"/>
    <w:rsid w:val="009907C8"/>
    <w:rsid w:val="0099132B"/>
    <w:rsid w:val="0099169E"/>
    <w:rsid w:val="00991728"/>
    <w:rsid w:val="00994222"/>
    <w:rsid w:val="00994FFB"/>
    <w:rsid w:val="009A1A21"/>
    <w:rsid w:val="009A2C54"/>
    <w:rsid w:val="009A32FF"/>
    <w:rsid w:val="009A4545"/>
    <w:rsid w:val="009A7376"/>
    <w:rsid w:val="009A7B9B"/>
    <w:rsid w:val="009B021C"/>
    <w:rsid w:val="009B0E87"/>
    <w:rsid w:val="009B1186"/>
    <w:rsid w:val="009B13C0"/>
    <w:rsid w:val="009B1627"/>
    <w:rsid w:val="009B3477"/>
    <w:rsid w:val="009B3F85"/>
    <w:rsid w:val="009B432D"/>
    <w:rsid w:val="009B4B6D"/>
    <w:rsid w:val="009B537D"/>
    <w:rsid w:val="009B54A9"/>
    <w:rsid w:val="009B5CDA"/>
    <w:rsid w:val="009B68E8"/>
    <w:rsid w:val="009C144A"/>
    <w:rsid w:val="009C1D2C"/>
    <w:rsid w:val="009C2310"/>
    <w:rsid w:val="009C2B8E"/>
    <w:rsid w:val="009C31D1"/>
    <w:rsid w:val="009C3F03"/>
    <w:rsid w:val="009C45F6"/>
    <w:rsid w:val="009C5000"/>
    <w:rsid w:val="009C60C3"/>
    <w:rsid w:val="009C625C"/>
    <w:rsid w:val="009C63C7"/>
    <w:rsid w:val="009C6525"/>
    <w:rsid w:val="009C6EAD"/>
    <w:rsid w:val="009C7152"/>
    <w:rsid w:val="009D18B6"/>
    <w:rsid w:val="009D1B84"/>
    <w:rsid w:val="009D1BCE"/>
    <w:rsid w:val="009D22E5"/>
    <w:rsid w:val="009D2CB0"/>
    <w:rsid w:val="009D2FEB"/>
    <w:rsid w:val="009D3612"/>
    <w:rsid w:val="009D3729"/>
    <w:rsid w:val="009D7177"/>
    <w:rsid w:val="009D76C5"/>
    <w:rsid w:val="009D76F7"/>
    <w:rsid w:val="009E2263"/>
    <w:rsid w:val="009E564F"/>
    <w:rsid w:val="009E6B15"/>
    <w:rsid w:val="009E7094"/>
    <w:rsid w:val="009F0220"/>
    <w:rsid w:val="009F035E"/>
    <w:rsid w:val="009F0E34"/>
    <w:rsid w:val="009F3BD9"/>
    <w:rsid w:val="009F3E73"/>
    <w:rsid w:val="009F4B4E"/>
    <w:rsid w:val="009F538E"/>
    <w:rsid w:val="009F552C"/>
    <w:rsid w:val="009F598F"/>
    <w:rsid w:val="009F599C"/>
    <w:rsid w:val="009F5E92"/>
    <w:rsid w:val="00A00A95"/>
    <w:rsid w:val="00A00C95"/>
    <w:rsid w:val="00A01E59"/>
    <w:rsid w:val="00A021B6"/>
    <w:rsid w:val="00A02910"/>
    <w:rsid w:val="00A03135"/>
    <w:rsid w:val="00A03AC6"/>
    <w:rsid w:val="00A03AD6"/>
    <w:rsid w:val="00A03E4A"/>
    <w:rsid w:val="00A0436E"/>
    <w:rsid w:val="00A04877"/>
    <w:rsid w:val="00A05242"/>
    <w:rsid w:val="00A053A2"/>
    <w:rsid w:val="00A060CA"/>
    <w:rsid w:val="00A06308"/>
    <w:rsid w:val="00A068DF"/>
    <w:rsid w:val="00A0751C"/>
    <w:rsid w:val="00A07AB9"/>
    <w:rsid w:val="00A104A0"/>
    <w:rsid w:val="00A104DC"/>
    <w:rsid w:val="00A11116"/>
    <w:rsid w:val="00A119B1"/>
    <w:rsid w:val="00A12E18"/>
    <w:rsid w:val="00A1305D"/>
    <w:rsid w:val="00A1310D"/>
    <w:rsid w:val="00A13A4C"/>
    <w:rsid w:val="00A15173"/>
    <w:rsid w:val="00A15EF6"/>
    <w:rsid w:val="00A165C7"/>
    <w:rsid w:val="00A168F4"/>
    <w:rsid w:val="00A16AD0"/>
    <w:rsid w:val="00A16AE3"/>
    <w:rsid w:val="00A17737"/>
    <w:rsid w:val="00A20000"/>
    <w:rsid w:val="00A21FB3"/>
    <w:rsid w:val="00A2294D"/>
    <w:rsid w:val="00A22C0B"/>
    <w:rsid w:val="00A231F9"/>
    <w:rsid w:val="00A2321B"/>
    <w:rsid w:val="00A23BC0"/>
    <w:rsid w:val="00A248AE"/>
    <w:rsid w:val="00A25358"/>
    <w:rsid w:val="00A30964"/>
    <w:rsid w:val="00A30AD6"/>
    <w:rsid w:val="00A3121C"/>
    <w:rsid w:val="00A322E9"/>
    <w:rsid w:val="00A34730"/>
    <w:rsid w:val="00A34A31"/>
    <w:rsid w:val="00A34D19"/>
    <w:rsid w:val="00A35913"/>
    <w:rsid w:val="00A35FD4"/>
    <w:rsid w:val="00A363D4"/>
    <w:rsid w:val="00A36581"/>
    <w:rsid w:val="00A36ECE"/>
    <w:rsid w:val="00A41701"/>
    <w:rsid w:val="00A41B83"/>
    <w:rsid w:val="00A4221E"/>
    <w:rsid w:val="00A42925"/>
    <w:rsid w:val="00A43306"/>
    <w:rsid w:val="00A440DA"/>
    <w:rsid w:val="00A44210"/>
    <w:rsid w:val="00A446EB"/>
    <w:rsid w:val="00A44E79"/>
    <w:rsid w:val="00A451E4"/>
    <w:rsid w:val="00A45AB3"/>
    <w:rsid w:val="00A46B41"/>
    <w:rsid w:val="00A47104"/>
    <w:rsid w:val="00A4745D"/>
    <w:rsid w:val="00A47A1A"/>
    <w:rsid w:val="00A47F7F"/>
    <w:rsid w:val="00A50F83"/>
    <w:rsid w:val="00A51830"/>
    <w:rsid w:val="00A51A91"/>
    <w:rsid w:val="00A528F0"/>
    <w:rsid w:val="00A52EA9"/>
    <w:rsid w:val="00A53837"/>
    <w:rsid w:val="00A53B8F"/>
    <w:rsid w:val="00A5590F"/>
    <w:rsid w:val="00A56D2D"/>
    <w:rsid w:val="00A57511"/>
    <w:rsid w:val="00A616F2"/>
    <w:rsid w:val="00A61FE7"/>
    <w:rsid w:val="00A6226E"/>
    <w:rsid w:val="00A6232C"/>
    <w:rsid w:val="00A62F02"/>
    <w:rsid w:val="00A65547"/>
    <w:rsid w:val="00A66514"/>
    <w:rsid w:val="00A674D2"/>
    <w:rsid w:val="00A67ADC"/>
    <w:rsid w:val="00A67C78"/>
    <w:rsid w:val="00A7183E"/>
    <w:rsid w:val="00A71B47"/>
    <w:rsid w:val="00A72064"/>
    <w:rsid w:val="00A73F39"/>
    <w:rsid w:val="00A75946"/>
    <w:rsid w:val="00A75DB2"/>
    <w:rsid w:val="00A77B58"/>
    <w:rsid w:val="00A8090B"/>
    <w:rsid w:val="00A809D2"/>
    <w:rsid w:val="00A815DA"/>
    <w:rsid w:val="00A822F7"/>
    <w:rsid w:val="00A8278C"/>
    <w:rsid w:val="00A830B2"/>
    <w:rsid w:val="00A831D9"/>
    <w:rsid w:val="00A8460F"/>
    <w:rsid w:val="00A84A4D"/>
    <w:rsid w:val="00A84FB8"/>
    <w:rsid w:val="00A85FF8"/>
    <w:rsid w:val="00A869E3"/>
    <w:rsid w:val="00A87CDE"/>
    <w:rsid w:val="00A907DA"/>
    <w:rsid w:val="00A90C6F"/>
    <w:rsid w:val="00A90CCD"/>
    <w:rsid w:val="00A9156F"/>
    <w:rsid w:val="00A9225F"/>
    <w:rsid w:val="00A92CD6"/>
    <w:rsid w:val="00A931A4"/>
    <w:rsid w:val="00A9354B"/>
    <w:rsid w:val="00A941E1"/>
    <w:rsid w:val="00A959E1"/>
    <w:rsid w:val="00A95D61"/>
    <w:rsid w:val="00A9646B"/>
    <w:rsid w:val="00AA1244"/>
    <w:rsid w:val="00AA166C"/>
    <w:rsid w:val="00AA210D"/>
    <w:rsid w:val="00AA2318"/>
    <w:rsid w:val="00AA2DAC"/>
    <w:rsid w:val="00AA2ED9"/>
    <w:rsid w:val="00AA2EE1"/>
    <w:rsid w:val="00AA4356"/>
    <w:rsid w:val="00AA4B55"/>
    <w:rsid w:val="00AA4F07"/>
    <w:rsid w:val="00AA5787"/>
    <w:rsid w:val="00AA599B"/>
    <w:rsid w:val="00AA6FD7"/>
    <w:rsid w:val="00AA7186"/>
    <w:rsid w:val="00AA7D94"/>
    <w:rsid w:val="00AB04F8"/>
    <w:rsid w:val="00AB0E02"/>
    <w:rsid w:val="00AB1404"/>
    <w:rsid w:val="00AB30C8"/>
    <w:rsid w:val="00AB3365"/>
    <w:rsid w:val="00AB3BF0"/>
    <w:rsid w:val="00AB424F"/>
    <w:rsid w:val="00AB4A5D"/>
    <w:rsid w:val="00AB5FD2"/>
    <w:rsid w:val="00AB64DD"/>
    <w:rsid w:val="00AB6FF0"/>
    <w:rsid w:val="00AB7C68"/>
    <w:rsid w:val="00AC0328"/>
    <w:rsid w:val="00AC039D"/>
    <w:rsid w:val="00AC0407"/>
    <w:rsid w:val="00AC05B4"/>
    <w:rsid w:val="00AC066A"/>
    <w:rsid w:val="00AC1B02"/>
    <w:rsid w:val="00AC31B0"/>
    <w:rsid w:val="00AC41FE"/>
    <w:rsid w:val="00AC4842"/>
    <w:rsid w:val="00AC5605"/>
    <w:rsid w:val="00AC62BD"/>
    <w:rsid w:val="00AC6963"/>
    <w:rsid w:val="00AC6BFE"/>
    <w:rsid w:val="00AD0C87"/>
    <w:rsid w:val="00AD1248"/>
    <w:rsid w:val="00AD1390"/>
    <w:rsid w:val="00AD5AC8"/>
    <w:rsid w:val="00AE2158"/>
    <w:rsid w:val="00AE252E"/>
    <w:rsid w:val="00AE3697"/>
    <w:rsid w:val="00AE6414"/>
    <w:rsid w:val="00AE64AB"/>
    <w:rsid w:val="00AF0F3F"/>
    <w:rsid w:val="00AF133B"/>
    <w:rsid w:val="00AF2D52"/>
    <w:rsid w:val="00AF3036"/>
    <w:rsid w:val="00AF3418"/>
    <w:rsid w:val="00AF44C3"/>
    <w:rsid w:val="00AF59F2"/>
    <w:rsid w:val="00AF5E2B"/>
    <w:rsid w:val="00AF66B4"/>
    <w:rsid w:val="00AF6706"/>
    <w:rsid w:val="00AF6CDB"/>
    <w:rsid w:val="00B0027B"/>
    <w:rsid w:val="00B0033C"/>
    <w:rsid w:val="00B019C9"/>
    <w:rsid w:val="00B01B85"/>
    <w:rsid w:val="00B02706"/>
    <w:rsid w:val="00B03362"/>
    <w:rsid w:val="00B03A51"/>
    <w:rsid w:val="00B0489D"/>
    <w:rsid w:val="00B0599C"/>
    <w:rsid w:val="00B0611A"/>
    <w:rsid w:val="00B06571"/>
    <w:rsid w:val="00B0674F"/>
    <w:rsid w:val="00B06BEC"/>
    <w:rsid w:val="00B079FF"/>
    <w:rsid w:val="00B108B4"/>
    <w:rsid w:val="00B10F2B"/>
    <w:rsid w:val="00B10F94"/>
    <w:rsid w:val="00B12586"/>
    <w:rsid w:val="00B1296A"/>
    <w:rsid w:val="00B12E97"/>
    <w:rsid w:val="00B150E1"/>
    <w:rsid w:val="00B169B9"/>
    <w:rsid w:val="00B17854"/>
    <w:rsid w:val="00B17BFF"/>
    <w:rsid w:val="00B202EE"/>
    <w:rsid w:val="00B20846"/>
    <w:rsid w:val="00B20ACB"/>
    <w:rsid w:val="00B20C99"/>
    <w:rsid w:val="00B22B91"/>
    <w:rsid w:val="00B22CF0"/>
    <w:rsid w:val="00B22FB8"/>
    <w:rsid w:val="00B231DD"/>
    <w:rsid w:val="00B2425D"/>
    <w:rsid w:val="00B24350"/>
    <w:rsid w:val="00B24568"/>
    <w:rsid w:val="00B2773D"/>
    <w:rsid w:val="00B30841"/>
    <w:rsid w:val="00B30B18"/>
    <w:rsid w:val="00B30B4C"/>
    <w:rsid w:val="00B323B8"/>
    <w:rsid w:val="00B32C9D"/>
    <w:rsid w:val="00B3345F"/>
    <w:rsid w:val="00B33F5D"/>
    <w:rsid w:val="00B34924"/>
    <w:rsid w:val="00B35A6D"/>
    <w:rsid w:val="00B35AE5"/>
    <w:rsid w:val="00B35B26"/>
    <w:rsid w:val="00B35FAC"/>
    <w:rsid w:val="00B367C5"/>
    <w:rsid w:val="00B37374"/>
    <w:rsid w:val="00B37FD0"/>
    <w:rsid w:val="00B4013B"/>
    <w:rsid w:val="00B41382"/>
    <w:rsid w:val="00B42C59"/>
    <w:rsid w:val="00B42F78"/>
    <w:rsid w:val="00B432EB"/>
    <w:rsid w:val="00B433EE"/>
    <w:rsid w:val="00B43AD0"/>
    <w:rsid w:val="00B43E20"/>
    <w:rsid w:val="00B43E80"/>
    <w:rsid w:val="00B4453C"/>
    <w:rsid w:val="00B44D6E"/>
    <w:rsid w:val="00B46DC9"/>
    <w:rsid w:val="00B5052B"/>
    <w:rsid w:val="00B50765"/>
    <w:rsid w:val="00B50EAB"/>
    <w:rsid w:val="00B51131"/>
    <w:rsid w:val="00B51A27"/>
    <w:rsid w:val="00B51CC3"/>
    <w:rsid w:val="00B52073"/>
    <w:rsid w:val="00B52160"/>
    <w:rsid w:val="00B5268B"/>
    <w:rsid w:val="00B526D5"/>
    <w:rsid w:val="00B539B9"/>
    <w:rsid w:val="00B54B33"/>
    <w:rsid w:val="00B56712"/>
    <w:rsid w:val="00B57195"/>
    <w:rsid w:val="00B57CE0"/>
    <w:rsid w:val="00B61241"/>
    <w:rsid w:val="00B6140E"/>
    <w:rsid w:val="00B619D7"/>
    <w:rsid w:val="00B6244B"/>
    <w:rsid w:val="00B634AC"/>
    <w:rsid w:val="00B63510"/>
    <w:rsid w:val="00B63928"/>
    <w:rsid w:val="00B647EE"/>
    <w:rsid w:val="00B64A7F"/>
    <w:rsid w:val="00B65B6B"/>
    <w:rsid w:val="00B67024"/>
    <w:rsid w:val="00B673D0"/>
    <w:rsid w:val="00B6783C"/>
    <w:rsid w:val="00B70068"/>
    <w:rsid w:val="00B70AEF"/>
    <w:rsid w:val="00B70D0C"/>
    <w:rsid w:val="00B71A5A"/>
    <w:rsid w:val="00B71FB6"/>
    <w:rsid w:val="00B71FCE"/>
    <w:rsid w:val="00B73394"/>
    <w:rsid w:val="00B7377F"/>
    <w:rsid w:val="00B7404C"/>
    <w:rsid w:val="00B74FEC"/>
    <w:rsid w:val="00B76AFF"/>
    <w:rsid w:val="00B800AA"/>
    <w:rsid w:val="00B81242"/>
    <w:rsid w:val="00B81C1B"/>
    <w:rsid w:val="00B83B8D"/>
    <w:rsid w:val="00B844EB"/>
    <w:rsid w:val="00B84629"/>
    <w:rsid w:val="00B85E26"/>
    <w:rsid w:val="00B90291"/>
    <w:rsid w:val="00B90594"/>
    <w:rsid w:val="00B9076E"/>
    <w:rsid w:val="00B91039"/>
    <w:rsid w:val="00B91260"/>
    <w:rsid w:val="00B9288A"/>
    <w:rsid w:val="00B92E7C"/>
    <w:rsid w:val="00B94808"/>
    <w:rsid w:val="00B95A97"/>
    <w:rsid w:val="00B95BC6"/>
    <w:rsid w:val="00B95C35"/>
    <w:rsid w:val="00B95D40"/>
    <w:rsid w:val="00B9717C"/>
    <w:rsid w:val="00B97D40"/>
    <w:rsid w:val="00BA03BF"/>
    <w:rsid w:val="00BA163F"/>
    <w:rsid w:val="00BA1885"/>
    <w:rsid w:val="00BA19BB"/>
    <w:rsid w:val="00BA26B1"/>
    <w:rsid w:val="00BA35CE"/>
    <w:rsid w:val="00BA39EC"/>
    <w:rsid w:val="00BA3D4B"/>
    <w:rsid w:val="00BA4358"/>
    <w:rsid w:val="00BA4789"/>
    <w:rsid w:val="00BA4966"/>
    <w:rsid w:val="00BA4C8F"/>
    <w:rsid w:val="00BA5185"/>
    <w:rsid w:val="00BA6DA7"/>
    <w:rsid w:val="00BA70B3"/>
    <w:rsid w:val="00BA7F37"/>
    <w:rsid w:val="00BB00C3"/>
    <w:rsid w:val="00BB163C"/>
    <w:rsid w:val="00BB16C9"/>
    <w:rsid w:val="00BB17E7"/>
    <w:rsid w:val="00BB23F7"/>
    <w:rsid w:val="00BB355D"/>
    <w:rsid w:val="00BB3A2F"/>
    <w:rsid w:val="00BB491E"/>
    <w:rsid w:val="00BB4B5E"/>
    <w:rsid w:val="00BB5699"/>
    <w:rsid w:val="00BB5B38"/>
    <w:rsid w:val="00BB6773"/>
    <w:rsid w:val="00BB782E"/>
    <w:rsid w:val="00BC0E74"/>
    <w:rsid w:val="00BC1438"/>
    <w:rsid w:val="00BC1DC6"/>
    <w:rsid w:val="00BC25A9"/>
    <w:rsid w:val="00BC28B6"/>
    <w:rsid w:val="00BC31FC"/>
    <w:rsid w:val="00BC33C2"/>
    <w:rsid w:val="00BC4702"/>
    <w:rsid w:val="00BC5084"/>
    <w:rsid w:val="00BC59EE"/>
    <w:rsid w:val="00BC5E62"/>
    <w:rsid w:val="00BC61BB"/>
    <w:rsid w:val="00BC7663"/>
    <w:rsid w:val="00BC79E5"/>
    <w:rsid w:val="00BC7F35"/>
    <w:rsid w:val="00BD00C8"/>
    <w:rsid w:val="00BD0ACB"/>
    <w:rsid w:val="00BD0BC6"/>
    <w:rsid w:val="00BD0EA3"/>
    <w:rsid w:val="00BD12B0"/>
    <w:rsid w:val="00BD19EC"/>
    <w:rsid w:val="00BD215E"/>
    <w:rsid w:val="00BD3227"/>
    <w:rsid w:val="00BD38BE"/>
    <w:rsid w:val="00BD4210"/>
    <w:rsid w:val="00BD4655"/>
    <w:rsid w:val="00BD4798"/>
    <w:rsid w:val="00BD646B"/>
    <w:rsid w:val="00BE044B"/>
    <w:rsid w:val="00BE0F2F"/>
    <w:rsid w:val="00BE2F8A"/>
    <w:rsid w:val="00BE3E93"/>
    <w:rsid w:val="00BE51BD"/>
    <w:rsid w:val="00BE527E"/>
    <w:rsid w:val="00BE6693"/>
    <w:rsid w:val="00BE695C"/>
    <w:rsid w:val="00BE7F06"/>
    <w:rsid w:val="00BF172C"/>
    <w:rsid w:val="00BF35A9"/>
    <w:rsid w:val="00BF3729"/>
    <w:rsid w:val="00BF43C4"/>
    <w:rsid w:val="00BF4C91"/>
    <w:rsid w:val="00BF4DD6"/>
    <w:rsid w:val="00BF5973"/>
    <w:rsid w:val="00BF667B"/>
    <w:rsid w:val="00BF6DF0"/>
    <w:rsid w:val="00C003CF"/>
    <w:rsid w:val="00C008C3"/>
    <w:rsid w:val="00C020A2"/>
    <w:rsid w:val="00C02C75"/>
    <w:rsid w:val="00C03FA3"/>
    <w:rsid w:val="00C0451D"/>
    <w:rsid w:val="00C04648"/>
    <w:rsid w:val="00C04B08"/>
    <w:rsid w:val="00C04D53"/>
    <w:rsid w:val="00C05616"/>
    <w:rsid w:val="00C062D7"/>
    <w:rsid w:val="00C06C8A"/>
    <w:rsid w:val="00C10A72"/>
    <w:rsid w:val="00C10C10"/>
    <w:rsid w:val="00C11CAE"/>
    <w:rsid w:val="00C133E0"/>
    <w:rsid w:val="00C13AD5"/>
    <w:rsid w:val="00C1439E"/>
    <w:rsid w:val="00C14721"/>
    <w:rsid w:val="00C14734"/>
    <w:rsid w:val="00C15AFB"/>
    <w:rsid w:val="00C16142"/>
    <w:rsid w:val="00C1706B"/>
    <w:rsid w:val="00C17D9F"/>
    <w:rsid w:val="00C20B46"/>
    <w:rsid w:val="00C2117F"/>
    <w:rsid w:val="00C21AC1"/>
    <w:rsid w:val="00C21AE8"/>
    <w:rsid w:val="00C234FA"/>
    <w:rsid w:val="00C249AE"/>
    <w:rsid w:val="00C25672"/>
    <w:rsid w:val="00C25C7E"/>
    <w:rsid w:val="00C26316"/>
    <w:rsid w:val="00C26DC0"/>
    <w:rsid w:val="00C27BE2"/>
    <w:rsid w:val="00C30EA7"/>
    <w:rsid w:val="00C31CEF"/>
    <w:rsid w:val="00C31E25"/>
    <w:rsid w:val="00C3238C"/>
    <w:rsid w:val="00C323CA"/>
    <w:rsid w:val="00C32AD8"/>
    <w:rsid w:val="00C32B37"/>
    <w:rsid w:val="00C33242"/>
    <w:rsid w:val="00C33259"/>
    <w:rsid w:val="00C33B37"/>
    <w:rsid w:val="00C35431"/>
    <w:rsid w:val="00C3682A"/>
    <w:rsid w:val="00C36B63"/>
    <w:rsid w:val="00C37116"/>
    <w:rsid w:val="00C41CA1"/>
    <w:rsid w:val="00C4306A"/>
    <w:rsid w:val="00C43F7D"/>
    <w:rsid w:val="00C4468B"/>
    <w:rsid w:val="00C45541"/>
    <w:rsid w:val="00C45936"/>
    <w:rsid w:val="00C45FC7"/>
    <w:rsid w:val="00C462C4"/>
    <w:rsid w:val="00C46A49"/>
    <w:rsid w:val="00C47246"/>
    <w:rsid w:val="00C474EB"/>
    <w:rsid w:val="00C505C3"/>
    <w:rsid w:val="00C509FB"/>
    <w:rsid w:val="00C53199"/>
    <w:rsid w:val="00C53B64"/>
    <w:rsid w:val="00C53B7E"/>
    <w:rsid w:val="00C54403"/>
    <w:rsid w:val="00C5443E"/>
    <w:rsid w:val="00C5458D"/>
    <w:rsid w:val="00C55CCF"/>
    <w:rsid w:val="00C55D6E"/>
    <w:rsid w:val="00C567A3"/>
    <w:rsid w:val="00C56CD9"/>
    <w:rsid w:val="00C570B6"/>
    <w:rsid w:val="00C57795"/>
    <w:rsid w:val="00C57AFD"/>
    <w:rsid w:val="00C60CED"/>
    <w:rsid w:val="00C60DAD"/>
    <w:rsid w:val="00C6207A"/>
    <w:rsid w:val="00C627BC"/>
    <w:rsid w:val="00C63205"/>
    <w:rsid w:val="00C63DBF"/>
    <w:rsid w:val="00C649E7"/>
    <w:rsid w:val="00C64A59"/>
    <w:rsid w:val="00C65222"/>
    <w:rsid w:val="00C65694"/>
    <w:rsid w:val="00C658D3"/>
    <w:rsid w:val="00C66912"/>
    <w:rsid w:val="00C67477"/>
    <w:rsid w:val="00C67749"/>
    <w:rsid w:val="00C7033A"/>
    <w:rsid w:val="00C71B9A"/>
    <w:rsid w:val="00C71CCE"/>
    <w:rsid w:val="00C7287F"/>
    <w:rsid w:val="00C72C57"/>
    <w:rsid w:val="00C72F9F"/>
    <w:rsid w:val="00C736C4"/>
    <w:rsid w:val="00C73E48"/>
    <w:rsid w:val="00C73F9A"/>
    <w:rsid w:val="00C746ED"/>
    <w:rsid w:val="00C74BAE"/>
    <w:rsid w:val="00C752B2"/>
    <w:rsid w:val="00C752BB"/>
    <w:rsid w:val="00C752D2"/>
    <w:rsid w:val="00C76F43"/>
    <w:rsid w:val="00C770D3"/>
    <w:rsid w:val="00C77629"/>
    <w:rsid w:val="00C77C24"/>
    <w:rsid w:val="00C77C6E"/>
    <w:rsid w:val="00C80227"/>
    <w:rsid w:val="00C80790"/>
    <w:rsid w:val="00C814A6"/>
    <w:rsid w:val="00C822A0"/>
    <w:rsid w:val="00C830F6"/>
    <w:rsid w:val="00C83977"/>
    <w:rsid w:val="00C8427C"/>
    <w:rsid w:val="00C85A52"/>
    <w:rsid w:val="00C8633E"/>
    <w:rsid w:val="00C86FC7"/>
    <w:rsid w:val="00C87777"/>
    <w:rsid w:val="00C87BEC"/>
    <w:rsid w:val="00C904AC"/>
    <w:rsid w:val="00C90CF6"/>
    <w:rsid w:val="00C9170D"/>
    <w:rsid w:val="00C9186A"/>
    <w:rsid w:val="00C91E66"/>
    <w:rsid w:val="00C92680"/>
    <w:rsid w:val="00C92693"/>
    <w:rsid w:val="00C928C5"/>
    <w:rsid w:val="00C92C56"/>
    <w:rsid w:val="00C9304D"/>
    <w:rsid w:val="00C9391D"/>
    <w:rsid w:val="00C94668"/>
    <w:rsid w:val="00C94B60"/>
    <w:rsid w:val="00C97B95"/>
    <w:rsid w:val="00CA08B0"/>
    <w:rsid w:val="00CA2A64"/>
    <w:rsid w:val="00CA2E49"/>
    <w:rsid w:val="00CA324E"/>
    <w:rsid w:val="00CA3AE2"/>
    <w:rsid w:val="00CA3C05"/>
    <w:rsid w:val="00CA41CC"/>
    <w:rsid w:val="00CA51C1"/>
    <w:rsid w:val="00CA5C1A"/>
    <w:rsid w:val="00CA75C2"/>
    <w:rsid w:val="00CA7D42"/>
    <w:rsid w:val="00CB128D"/>
    <w:rsid w:val="00CB13F3"/>
    <w:rsid w:val="00CB1AC0"/>
    <w:rsid w:val="00CB1B7D"/>
    <w:rsid w:val="00CB1EEB"/>
    <w:rsid w:val="00CB30D8"/>
    <w:rsid w:val="00CB44D7"/>
    <w:rsid w:val="00CB4C4A"/>
    <w:rsid w:val="00CB4E59"/>
    <w:rsid w:val="00CB5E45"/>
    <w:rsid w:val="00CB5F6E"/>
    <w:rsid w:val="00CB6184"/>
    <w:rsid w:val="00CB6E8E"/>
    <w:rsid w:val="00CB7C6C"/>
    <w:rsid w:val="00CB7D43"/>
    <w:rsid w:val="00CC05F7"/>
    <w:rsid w:val="00CC18F1"/>
    <w:rsid w:val="00CC298D"/>
    <w:rsid w:val="00CC2ECC"/>
    <w:rsid w:val="00CC3851"/>
    <w:rsid w:val="00CC498F"/>
    <w:rsid w:val="00CC4C07"/>
    <w:rsid w:val="00CC5B4B"/>
    <w:rsid w:val="00CC7E27"/>
    <w:rsid w:val="00CD0EC2"/>
    <w:rsid w:val="00CD2B54"/>
    <w:rsid w:val="00CD4656"/>
    <w:rsid w:val="00CD5257"/>
    <w:rsid w:val="00CD52F8"/>
    <w:rsid w:val="00CD5FB6"/>
    <w:rsid w:val="00CD6A0C"/>
    <w:rsid w:val="00CE0DBB"/>
    <w:rsid w:val="00CE1C91"/>
    <w:rsid w:val="00CE2497"/>
    <w:rsid w:val="00CE2A25"/>
    <w:rsid w:val="00CE2E13"/>
    <w:rsid w:val="00CE358E"/>
    <w:rsid w:val="00CE383E"/>
    <w:rsid w:val="00CE3AAB"/>
    <w:rsid w:val="00CE3C43"/>
    <w:rsid w:val="00CE4764"/>
    <w:rsid w:val="00CE4882"/>
    <w:rsid w:val="00CE49C4"/>
    <w:rsid w:val="00CE4D69"/>
    <w:rsid w:val="00CE67DA"/>
    <w:rsid w:val="00CE69CC"/>
    <w:rsid w:val="00CE78AC"/>
    <w:rsid w:val="00CF0815"/>
    <w:rsid w:val="00CF166F"/>
    <w:rsid w:val="00CF16FC"/>
    <w:rsid w:val="00CF1D45"/>
    <w:rsid w:val="00CF2016"/>
    <w:rsid w:val="00CF2583"/>
    <w:rsid w:val="00CF26F3"/>
    <w:rsid w:val="00CF48BA"/>
    <w:rsid w:val="00CF61E4"/>
    <w:rsid w:val="00CF7307"/>
    <w:rsid w:val="00CF779E"/>
    <w:rsid w:val="00D002BB"/>
    <w:rsid w:val="00D00EA2"/>
    <w:rsid w:val="00D02175"/>
    <w:rsid w:val="00D02534"/>
    <w:rsid w:val="00D030D4"/>
    <w:rsid w:val="00D0372C"/>
    <w:rsid w:val="00D03896"/>
    <w:rsid w:val="00D04ED1"/>
    <w:rsid w:val="00D053B3"/>
    <w:rsid w:val="00D064C2"/>
    <w:rsid w:val="00D07BE7"/>
    <w:rsid w:val="00D10716"/>
    <w:rsid w:val="00D10CF0"/>
    <w:rsid w:val="00D10FC0"/>
    <w:rsid w:val="00D11260"/>
    <w:rsid w:val="00D11765"/>
    <w:rsid w:val="00D11B2B"/>
    <w:rsid w:val="00D12AC9"/>
    <w:rsid w:val="00D12B39"/>
    <w:rsid w:val="00D130C0"/>
    <w:rsid w:val="00D131C3"/>
    <w:rsid w:val="00D13405"/>
    <w:rsid w:val="00D136BA"/>
    <w:rsid w:val="00D142D1"/>
    <w:rsid w:val="00D149F7"/>
    <w:rsid w:val="00D14A60"/>
    <w:rsid w:val="00D14FAB"/>
    <w:rsid w:val="00D152D6"/>
    <w:rsid w:val="00D154F2"/>
    <w:rsid w:val="00D15945"/>
    <w:rsid w:val="00D20A53"/>
    <w:rsid w:val="00D213A8"/>
    <w:rsid w:val="00D21A8F"/>
    <w:rsid w:val="00D21E32"/>
    <w:rsid w:val="00D21E81"/>
    <w:rsid w:val="00D2282E"/>
    <w:rsid w:val="00D22D16"/>
    <w:rsid w:val="00D23143"/>
    <w:rsid w:val="00D23751"/>
    <w:rsid w:val="00D2515A"/>
    <w:rsid w:val="00D25CBA"/>
    <w:rsid w:val="00D25D40"/>
    <w:rsid w:val="00D261A5"/>
    <w:rsid w:val="00D26B48"/>
    <w:rsid w:val="00D27639"/>
    <w:rsid w:val="00D302ED"/>
    <w:rsid w:val="00D30FD4"/>
    <w:rsid w:val="00D311A0"/>
    <w:rsid w:val="00D31FD2"/>
    <w:rsid w:val="00D32C42"/>
    <w:rsid w:val="00D32E64"/>
    <w:rsid w:val="00D33908"/>
    <w:rsid w:val="00D3434F"/>
    <w:rsid w:val="00D34416"/>
    <w:rsid w:val="00D35550"/>
    <w:rsid w:val="00D36262"/>
    <w:rsid w:val="00D36283"/>
    <w:rsid w:val="00D36B8A"/>
    <w:rsid w:val="00D36EB4"/>
    <w:rsid w:val="00D375A6"/>
    <w:rsid w:val="00D408B5"/>
    <w:rsid w:val="00D41A35"/>
    <w:rsid w:val="00D430D5"/>
    <w:rsid w:val="00D432CF"/>
    <w:rsid w:val="00D433FA"/>
    <w:rsid w:val="00D444E0"/>
    <w:rsid w:val="00D446D6"/>
    <w:rsid w:val="00D45C95"/>
    <w:rsid w:val="00D462E7"/>
    <w:rsid w:val="00D471E3"/>
    <w:rsid w:val="00D47874"/>
    <w:rsid w:val="00D47D84"/>
    <w:rsid w:val="00D500E5"/>
    <w:rsid w:val="00D50577"/>
    <w:rsid w:val="00D51171"/>
    <w:rsid w:val="00D51259"/>
    <w:rsid w:val="00D517CC"/>
    <w:rsid w:val="00D51C81"/>
    <w:rsid w:val="00D52759"/>
    <w:rsid w:val="00D528CB"/>
    <w:rsid w:val="00D52E73"/>
    <w:rsid w:val="00D532CC"/>
    <w:rsid w:val="00D54D35"/>
    <w:rsid w:val="00D5583E"/>
    <w:rsid w:val="00D56769"/>
    <w:rsid w:val="00D56777"/>
    <w:rsid w:val="00D57D8E"/>
    <w:rsid w:val="00D60099"/>
    <w:rsid w:val="00D60913"/>
    <w:rsid w:val="00D60AF7"/>
    <w:rsid w:val="00D60E95"/>
    <w:rsid w:val="00D61124"/>
    <w:rsid w:val="00D613DC"/>
    <w:rsid w:val="00D61403"/>
    <w:rsid w:val="00D623C6"/>
    <w:rsid w:val="00D63F73"/>
    <w:rsid w:val="00D66BF0"/>
    <w:rsid w:val="00D6706F"/>
    <w:rsid w:val="00D7013B"/>
    <w:rsid w:val="00D701C9"/>
    <w:rsid w:val="00D714B9"/>
    <w:rsid w:val="00D71F6E"/>
    <w:rsid w:val="00D7239E"/>
    <w:rsid w:val="00D73A4E"/>
    <w:rsid w:val="00D75808"/>
    <w:rsid w:val="00D772F8"/>
    <w:rsid w:val="00D80900"/>
    <w:rsid w:val="00D80D6C"/>
    <w:rsid w:val="00D816B0"/>
    <w:rsid w:val="00D81F2B"/>
    <w:rsid w:val="00D821E3"/>
    <w:rsid w:val="00D82470"/>
    <w:rsid w:val="00D83F3E"/>
    <w:rsid w:val="00D8527B"/>
    <w:rsid w:val="00D86083"/>
    <w:rsid w:val="00D86937"/>
    <w:rsid w:val="00D90085"/>
    <w:rsid w:val="00D90E08"/>
    <w:rsid w:val="00D91131"/>
    <w:rsid w:val="00D9175D"/>
    <w:rsid w:val="00D91E1D"/>
    <w:rsid w:val="00D92B1F"/>
    <w:rsid w:val="00D930F5"/>
    <w:rsid w:val="00D93416"/>
    <w:rsid w:val="00D9371C"/>
    <w:rsid w:val="00D945FE"/>
    <w:rsid w:val="00D94B3C"/>
    <w:rsid w:val="00D94F00"/>
    <w:rsid w:val="00D95E61"/>
    <w:rsid w:val="00D96017"/>
    <w:rsid w:val="00D9631C"/>
    <w:rsid w:val="00D96F46"/>
    <w:rsid w:val="00D97804"/>
    <w:rsid w:val="00D97F97"/>
    <w:rsid w:val="00DA003E"/>
    <w:rsid w:val="00DA083E"/>
    <w:rsid w:val="00DA0896"/>
    <w:rsid w:val="00DA0E0F"/>
    <w:rsid w:val="00DA1303"/>
    <w:rsid w:val="00DA1BDF"/>
    <w:rsid w:val="00DA209F"/>
    <w:rsid w:val="00DA2816"/>
    <w:rsid w:val="00DA2DC6"/>
    <w:rsid w:val="00DA4D82"/>
    <w:rsid w:val="00DA55A7"/>
    <w:rsid w:val="00DA570F"/>
    <w:rsid w:val="00DA6E91"/>
    <w:rsid w:val="00DA72F0"/>
    <w:rsid w:val="00DA73EC"/>
    <w:rsid w:val="00DB0941"/>
    <w:rsid w:val="00DB1731"/>
    <w:rsid w:val="00DB1B84"/>
    <w:rsid w:val="00DB1C00"/>
    <w:rsid w:val="00DB409A"/>
    <w:rsid w:val="00DB4603"/>
    <w:rsid w:val="00DB4F7D"/>
    <w:rsid w:val="00DB5DFF"/>
    <w:rsid w:val="00DB6510"/>
    <w:rsid w:val="00DB7B04"/>
    <w:rsid w:val="00DC00CC"/>
    <w:rsid w:val="00DC0508"/>
    <w:rsid w:val="00DC05B0"/>
    <w:rsid w:val="00DC1EAE"/>
    <w:rsid w:val="00DC2537"/>
    <w:rsid w:val="00DC2E94"/>
    <w:rsid w:val="00DC2E9D"/>
    <w:rsid w:val="00DC3AFD"/>
    <w:rsid w:val="00DC4957"/>
    <w:rsid w:val="00DC5666"/>
    <w:rsid w:val="00DC5926"/>
    <w:rsid w:val="00DC5C74"/>
    <w:rsid w:val="00DC62EA"/>
    <w:rsid w:val="00DD008A"/>
    <w:rsid w:val="00DD128F"/>
    <w:rsid w:val="00DD1D05"/>
    <w:rsid w:val="00DD6C76"/>
    <w:rsid w:val="00DD7E40"/>
    <w:rsid w:val="00DE128E"/>
    <w:rsid w:val="00DE1556"/>
    <w:rsid w:val="00DE1A49"/>
    <w:rsid w:val="00DE1AC9"/>
    <w:rsid w:val="00DE3952"/>
    <w:rsid w:val="00DE5734"/>
    <w:rsid w:val="00DE66A8"/>
    <w:rsid w:val="00DE78FF"/>
    <w:rsid w:val="00DF0DD2"/>
    <w:rsid w:val="00DF10D3"/>
    <w:rsid w:val="00DF1D66"/>
    <w:rsid w:val="00DF1FDB"/>
    <w:rsid w:val="00DF34D6"/>
    <w:rsid w:val="00DF3762"/>
    <w:rsid w:val="00DF3CF5"/>
    <w:rsid w:val="00DF4DBB"/>
    <w:rsid w:val="00DF5D9A"/>
    <w:rsid w:val="00DF64B5"/>
    <w:rsid w:val="00DF6C3E"/>
    <w:rsid w:val="00DF7DBB"/>
    <w:rsid w:val="00E02BF9"/>
    <w:rsid w:val="00E02C50"/>
    <w:rsid w:val="00E04657"/>
    <w:rsid w:val="00E06294"/>
    <w:rsid w:val="00E0640A"/>
    <w:rsid w:val="00E0641F"/>
    <w:rsid w:val="00E0756A"/>
    <w:rsid w:val="00E101B0"/>
    <w:rsid w:val="00E12561"/>
    <w:rsid w:val="00E127D5"/>
    <w:rsid w:val="00E13504"/>
    <w:rsid w:val="00E13663"/>
    <w:rsid w:val="00E139D7"/>
    <w:rsid w:val="00E13C4A"/>
    <w:rsid w:val="00E14005"/>
    <w:rsid w:val="00E158AA"/>
    <w:rsid w:val="00E15A3D"/>
    <w:rsid w:val="00E15DD2"/>
    <w:rsid w:val="00E16DAB"/>
    <w:rsid w:val="00E179BF"/>
    <w:rsid w:val="00E17ABB"/>
    <w:rsid w:val="00E20884"/>
    <w:rsid w:val="00E216BF"/>
    <w:rsid w:val="00E21AEE"/>
    <w:rsid w:val="00E22724"/>
    <w:rsid w:val="00E22C73"/>
    <w:rsid w:val="00E241D0"/>
    <w:rsid w:val="00E24F37"/>
    <w:rsid w:val="00E2667E"/>
    <w:rsid w:val="00E26896"/>
    <w:rsid w:val="00E26B1B"/>
    <w:rsid w:val="00E27446"/>
    <w:rsid w:val="00E275F3"/>
    <w:rsid w:val="00E278CB"/>
    <w:rsid w:val="00E30300"/>
    <w:rsid w:val="00E30708"/>
    <w:rsid w:val="00E33526"/>
    <w:rsid w:val="00E33597"/>
    <w:rsid w:val="00E35790"/>
    <w:rsid w:val="00E36080"/>
    <w:rsid w:val="00E36ECE"/>
    <w:rsid w:val="00E3708B"/>
    <w:rsid w:val="00E37487"/>
    <w:rsid w:val="00E379B9"/>
    <w:rsid w:val="00E37DB3"/>
    <w:rsid w:val="00E40328"/>
    <w:rsid w:val="00E40B3B"/>
    <w:rsid w:val="00E40F67"/>
    <w:rsid w:val="00E40FC9"/>
    <w:rsid w:val="00E41058"/>
    <w:rsid w:val="00E41543"/>
    <w:rsid w:val="00E41D70"/>
    <w:rsid w:val="00E427E4"/>
    <w:rsid w:val="00E42B33"/>
    <w:rsid w:val="00E42F7C"/>
    <w:rsid w:val="00E4304A"/>
    <w:rsid w:val="00E440E4"/>
    <w:rsid w:val="00E44D6F"/>
    <w:rsid w:val="00E4576E"/>
    <w:rsid w:val="00E469A6"/>
    <w:rsid w:val="00E479B7"/>
    <w:rsid w:val="00E507B0"/>
    <w:rsid w:val="00E50AAC"/>
    <w:rsid w:val="00E5109B"/>
    <w:rsid w:val="00E516FB"/>
    <w:rsid w:val="00E51D36"/>
    <w:rsid w:val="00E522AF"/>
    <w:rsid w:val="00E5242C"/>
    <w:rsid w:val="00E54801"/>
    <w:rsid w:val="00E552FC"/>
    <w:rsid w:val="00E564D6"/>
    <w:rsid w:val="00E568DC"/>
    <w:rsid w:val="00E62F02"/>
    <w:rsid w:val="00E63BBE"/>
    <w:rsid w:val="00E654DE"/>
    <w:rsid w:val="00E6597B"/>
    <w:rsid w:val="00E65990"/>
    <w:rsid w:val="00E66AE2"/>
    <w:rsid w:val="00E66F89"/>
    <w:rsid w:val="00E671A6"/>
    <w:rsid w:val="00E675C8"/>
    <w:rsid w:val="00E6789E"/>
    <w:rsid w:val="00E67A4D"/>
    <w:rsid w:val="00E7350A"/>
    <w:rsid w:val="00E73A00"/>
    <w:rsid w:val="00E7426E"/>
    <w:rsid w:val="00E7602E"/>
    <w:rsid w:val="00E762BB"/>
    <w:rsid w:val="00E76955"/>
    <w:rsid w:val="00E77B12"/>
    <w:rsid w:val="00E8118A"/>
    <w:rsid w:val="00E82244"/>
    <w:rsid w:val="00E82436"/>
    <w:rsid w:val="00E834F6"/>
    <w:rsid w:val="00E836B7"/>
    <w:rsid w:val="00E83B0C"/>
    <w:rsid w:val="00E83ED8"/>
    <w:rsid w:val="00E84223"/>
    <w:rsid w:val="00E8425E"/>
    <w:rsid w:val="00E844D5"/>
    <w:rsid w:val="00E85331"/>
    <w:rsid w:val="00E85885"/>
    <w:rsid w:val="00E859FC"/>
    <w:rsid w:val="00E9152E"/>
    <w:rsid w:val="00E91832"/>
    <w:rsid w:val="00E920CC"/>
    <w:rsid w:val="00E92512"/>
    <w:rsid w:val="00E92556"/>
    <w:rsid w:val="00E926EA"/>
    <w:rsid w:val="00E93A16"/>
    <w:rsid w:val="00E94525"/>
    <w:rsid w:val="00E9477B"/>
    <w:rsid w:val="00E95737"/>
    <w:rsid w:val="00E962FE"/>
    <w:rsid w:val="00E96BC2"/>
    <w:rsid w:val="00E96C68"/>
    <w:rsid w:val="00E97407"/>
    <w:rsid w:val="00E978DF"/>
    <w:rsid w:val="00E97CE6"/>
    <w:rsid w:val="00EA08F5"/>
    <w:rsid w:val="00EA1D00"/>
    <w:rsid w:val="00EA307C"/>
    <w:rsid w:val="00EA35C1"/>
    <w:rsid w:val="00EA4030"/>
    <w:rsid w:val="00EA4746"/>
    <w:rsid w:val="00EA4FB5"/>
    <w:rsid w:val="00EA571C"/>
    <w:rsid w:val="00EA5925"/>
    <w:rsid w:val="00EA6264"/>
    <w:rsid w:val="00EA7294"/>
    <w:rsid w:val="00EA7CE3"/>
    <w:rsid w:val="00EB03BF"/>
    <w:rsid w:val="00EB0FF6"/>
    <w:rsid w:val="00EB2046"/>
    <w:rsid w:val="00EB24B7"/>
    <w:rsid w:val="00EB64D0"/>
    <w:rsid w:val="00EB6877"/>
    <w:rsid w:val="00EB7290"/>
    <w:rsid w:val="00EB7F33"/>
    <w:rsid w:val="00EC220D"/>
    <w:rsid w:val="00EC4080"/>
    <w:rsid w:val="00EC4426"/>
    <w:rsid w:val="00EC5129"/>
    <w:rsid w:val="00EC6645"/>
    <w:rsid w:val="00EC6C0D"/>
    <w:rsid w:val="00EC6D32"/>
    <w:rsid w:val="00EC714B"/>
    <w:rsid w:val="00EC771E"/>
    <w:rsid w:val="00EC7D8A"/>
    <w:rsid w:val="00ED30B4"/>
    <w:rsid w:val="00ED353D"/>
    <w:rsid w:val="00ED4B55"/>
    <w:rsid w:val="00ED4F11"/>
    <w:rsid w:val="00ED7076"/>
    <w:rsid w:val="00ED7488"/>
    <w:rsid w:val="00EE1141"/>
    <w:rsid w:val="00EE2D51"/>
    <w:rsid w:val="00EE3172"/>
    <w:rsid w:val="00EE45B0"/>
    <w:rsid w:val="00EE4772"/>
    <w:rsid w:val="00EE52F3"/>
    <w:rsid w:val="00EE6C40"/>
    <w:rsid w:val="00EE7E56"/>
    <w:rsid w:val="00EF0401"/>
    <w:rsid w:val="00EF08C8"/>
    <w:rsid w:val="00EF0F4C"/>
    <w:rsid w:val="00EF1D14"/>
    <w:rsid w:val="00EF1FA0"/>
    <w:rsid w:val="00EF2309"/>
    <w:rsid w:val="00EF2B08"/>
    <w:rsid w:val="00EF3F78"/>
    <w:rsid w:val="00EF555D"/>
    <w:rsid w:val="00EF5ADC"/>
    <w:rsid w:val="00EF6DCC"/>
    <w:rsid w:val="00EF6E62"/>
    <w:rsid w:val="00EF79FF"/>
    <w:rsid w:val="00EF7D7D"/>
    <w:rsid w:val="00F022D7"/>
    <w:rsid w:val="00F02C09"/>
    <w:rsid w:val="00F03F82"/>
    <w:rsid w:val="00F04561"/>
    <w:rsid w:val="00F05363"/>
    <w:rsid w:val="00F0536E"/>
    <w:rsid w:val="00F05679"/>
    <w:rsid w:val="00F05A7A"/>
    <w:rsid w:val="00F06460"/>
    <w:rsid w:val="00F06551"/>
    <w:rsid w:val="00F068E4"/>
    <w:rsid w:val="00F07CE2"/>
    <w:rsid w:val="00F07F46"/>
    <w:rsid w:val="00F10B31"/>
    <w:rsid w:val="00F114C5"/>
    <w:rsid w:val="00F1175A"/>
    <w:rsid w:val="00F138A7"/>
    <w:rsid w:val="00F13A99"/>
    <w:rsid w:val="00F145D1"/>
    <w:rsid w:val="00F15DA5"/>
    <w:rsid w:val="00F164E2"/>
    <w:rsid w:val="00F17BAE"/>
    <w:rsid w:val="00F2009E"/>
    <w:rsid w:val="00F21151"/>
    <w:rsid w:val="00F23153"/>
    <w:rsid w:val="00F24407"/>
    <w:rsid w:val="00F250FE"/>
    <w:rsid w:val="00F2652A"/>
    <w:rsid w:val="00F26748"/>
    <w:rsid w:val="00F26D73"/>
    <w:rsid w:val="00F2712A"/>
    <w:rsid w:val="00F272C1"/>
    <w:rsid w:val="00F3064B"/>
    <w:rsid w:val="00F30B07"/>
    <w:rsid w:val="00F30FD7"/>
    <w:rsid w:val="00F310AF"/>
    <w:rsid w:val="00F31460"/>
    <w:rsid w:val="00F319EC"/>
    <w:rsid w:val="00F31A80"/>
    <w:rsid w:val="00F31C18"/>
    <w:rsid w:val="00F322DB"/>
    <w:rsid w:val="00F32393"/>
    <w:rsid w:val="00F33350"/>
    <w:rsid w:val="00F34A8C"/>
    <w:rsid w:val="00F34C9A"/>
    <w:rsid w:val="00F34EBF"/>
    <w:rsid w:val="00F350AE"/>
    <w:rsid w:val="00F35FBB"/>
    <w:rsid w:val="00F401BF"/>
    <w:rsid w:val="00F43084"/>
    <w:rsid w:val="00F44AF6"/>
    <w:rsid w:val="00F44F7A"/>
    <w:rsid w:val="00F469B8"/>
    <w:rsid w:val="00F46E6A"/>
    <w:rsid w:val="00F50FBA"/>
    <w:rsid w:val="00F51BB5"/>
    <w:rsid w:val="00F523B2"/>
    <w:rsid w:val="00F52476"/>
    <w:rsid w:val="00F52B01"/>
    <w:rsid w:val="00F52B96"/>
    <w:rsid w:val="00F52F3B"/>
    <w:rsid w:val="00F53F33"/>
    <w:rsid w:val="00F5589A"/>
    <w:rsid w:val="00F56234"/>
    <w:rsid w:val="00F56864"/>
    <w:rsid w:val="00F574AD"/>
    <w:rsid w:val="00F57584"/>
    <w:rsid w:val="00F57667"/>
    <w:rsid w:val="00F57AFE"/>
    <w:rsid w:val="00F57B77"/>
    <w:rsid w:val="00F57C45"/>
    <w:rsid w:val="00F60147"/>
    <w:rsid w:val="00F605D9"/>
    <w:rsid w:val="00F60682"/>
    <w:rsid w:val="00F60B15"/>
    <w:rsid w:val="00F60D1F"/>
    <w:rsid w:val="00F60FC7"/>
    <w:rsid w:val="00F61161"/>
    <w:rsid w:val="00F61C7D"/>
    <w:rsid w:val="00F62A19"/>
    <w:rsid w:val="00F633DA"/>
    <w:rsid w:val="00F636AC"/>
    <w:rsid w:val="00F64CA6"/>
    <w:rsid w:val="00F67CA1"/>
    <w:rsid w:val="00F67E9B"/>
    <w:rsid w:val="00F737F4"/>
    <w:rsid w:val="00F740A6"/>
    <w:rsid w:val="00F74F2C"/>
    <w:rsid w:val="00F76098"/>
    <w:rsid w:val="00F76498"/>
    <w:rsid w:val="00F764C8"/>
    <w:rsid w:val="00F76676"/>
    <w:rsid w:val="00F7751B"/>
    <w:rsid w:val="00F77664"/>
    <w:rsid w:val="00F801ED"/>
    <w:rsid w:val="00F8122C"/>
    <w:rsid w:val="00F81A5D"/>
    <w:rsid w:val="00F81CDA"/>
    <w:rsid w:val="00F82DFF"/>
    <w:rsid w:val="00F83271"/>
    <w:rsid w:val="00F83367"/>
    <w:rsid w:val="00F834A7"/>
    <w:rsid w:val="00F83B33"/>
    <w:rsid w:val="00F84574"/>
    <w:rsid w:val="00F84EA0"/>
    <w:rsid w:val="00F85581"/>
    <w:rsid w:val="00F85947"/>
    <w:rsid w:val="00F859FD"/>
    <w:rsid w:val="00F85B26"/>
    <w:rsid w:val="00F85ED6"/>
    <w:rsid w:val="00F8615D"/>
    <w:rsid w:val="00F86344"/>
    <w:rsid w:val="00F864C7"/>
    <w:rsid w:val="00F877FB"/>
    <w:rsid w:val="00F9001F"/>
    <w:rsid w:val="00F904E7"/>
    <w:rsid w:val="00F9058B"/>
    <w:rsid w:val="00F905CB"/>
    <w:rsid w:val="00F91E94"/>
    <w:rsid w:val="00F9295C"/>
    <w:rsid w:val="00F92C8C"/>
    <w:rsid w:val="00F93CF2"/>
    <w:rsid w:val="00F94B8F"/>
    <w:rsid w:val="00F95276"/>
    <w:rsid w:val="00F95729"/>
    <w:rsid w:val="00FA01BB"/>
    <w:rsid w:val="00FA0338"/>
    <w:rsid w:val="00FA03B9"/>
    <w:rsid w:val="00FA0F35"/>
    <w:rsid w:val="00FA1470"/>
    <w:rsid w:val="00FA1474"/>
    <w:rsid w:val="00FA190D"/>
    <w:rsid w:val="00FA1B18"/>
    <w:rsid w:val="00FA217F"/>
    <w:rsid w:val="00FA38BF"/>
    <w:rsid w:val="00FA3A9C"/>
    <w:rsid w:val="00FA4996"/>
    <w:rsid w:val="00FA4EA0"/>
    <w:rsid w:val="00FA675D"/>
    <w:rsid w:val="00FA6D70"/>
    <w:rsid w:val="00FA758B"/>
    <w:rsid w:val="00FB0A5E"/>
    <w:rsid w:val="00FB0B9B"/>
    <w:rsid w:val="00FB1649"/>
    <w:rsid w:val="00FB286B"/>
    <w:rsid w:val="00FB4C6F"/>
    <w:rsid w:val="00FB5216"/>
    <w:rsid w:val="00FB660B"/>
    <w:rsid w:val="00FB66D7"/>
    <w:rsid w:val="00FB70C8"/>
    <w:rsid w:val="00FB72C3"/>
    <w:rsid w:val="00FB7B85"/>
    <w:rsid w:val="00FC002E"/>
    <w:rsid w:val="00FC0214"/>
    <w:rsid w:val="00FC2887"/>
    <w:rsid w:val="00FC3B44"/>
    <w:rsid w:val="00FC5149"/>
    <w:rsid w:val="00FC575B"/>
    <w:rsid w:val="00FC5986"/>
    <w:rsid w:val="00FC7BAE"/>
    <w:rsid w:val="00FC7EFE"/>
    <w:rsid w:val="00FD0E2A"/>
    <w:rsid w:val="00FD18D9"/>
    <w:rsid w:val="00FD193D"/>
    <w:rsid w:val="00FD254E"/>
    <w:rsid w:val="00FD284B"/>
    <w:rsid w:val="00FD2BD8"/>
    <w:rsid w:val="00FD36BD"/>
    <w:rsid w:val="00FD5E99"/>
    <w:rsid w:val="00FD6B63"/>
    <w:rsid w:val="00FD766A"/>
    <w:rsid w:val="00FE0527"/>
    <w:rsid w:val="00FE16A4"/>
    <w:rsid w:val="00FE29FB"/>
    <w:rsid w:val="00FE2BF8"/>
    <w:rsid w:val="00FE3909"/>
    <w:rsid w:val="00FE53B9"/>
    <w:rsid w:val="00FE590F"/>
    <w:rsid w:val="00FE5ADA"/>
    <w:rsid w:val="00FE5F89"/>
    <w:rsid w:val="00FE6B54"/>
    <w:rsid w:val="00FE76D3"/>
    <w:rsid w:val="00FE77AA"/>
    <w:rsid w:val="00FE7D01"/>
    <w:rsid w:val="00FF1621"/>
    <w:rsid w:val="00FF1947"/>
    <w:rsid w:val="00FF32FB"/>
    <w:rsid w:val="00FF3E19"/>
    <w:rsid w:val="00FF48EF"/>
    <w:rsid w:val="00FF5813"/>
    <w:rsid w:val="00FF5AA9"/>
    <w:rsid w:val="00FF5AAE"/>
    <w:rsid w:val="00FF692C"/>
    <w:rsid w:val="00FF6B94"/>
    <w:rsid w:val="00FF6E20"/>
    <w:rsid w:val="0104F09C"/>
    <w:rsid w:val="010BE7B1"/>
    <w:rsid w:val="017A2F1F"/>
    <w:rsid w:val="018A4A19"/>
    <w:rsid w:val="01F9FF55"/>
    <w:rsid w:val="020D37B9"/>
    <w:rsid w:val="0234F296"/>
    <w:rsid w:val="023CB732"/>
    <w:rsid w:val="025F2CE4"/>
    <w:rsid w:val="02A169D2"/>
    <w:rsid w:val="02EE0631"/>
    <w:rsid w:val="036D749B"/>
    <w:rsid w:val="0386ADDC"/>
    <w:rsid w:val="03983341"/>
    <w:rsid w:val="041B650B"/>
    <w:rsid w:val="041CB318"/>
    <w:rsid w:val="0445F49C"/>
    <w:rsid w:val="0446C2B3"/>
    <w:rsid w:val="0450BDEA"/>
    <w:rsid w:val="0467952B"/>
    <w:rsid w:val="0473B3DC"/>
    <w:rsid w:val="049020D4"/>
    <w:rsid w:val="04B98A13"/>
    <w:rsid w:val="04C61BC8"/>
    <w:rsid w:val="051DFD9F"/>
    <w:rsid w:val="054DB786"/>
    <w:rsid w:val="05D4BA8E"/>
    <w:rsid w:val="05E5007B"/>
    <w:rsid w:val="066628C0"/>
    <w:rsid w:val="066A6811"/>
    <w:rsid w:val="068A59E6"/>
    <w:rsid w:val="06B63514"/>
    <w:rsid w:val="06D97002"/>
    <w:rsid w:val="06DAB82D"/>
    <w:rsid w:val="0708B633"/>
    <w:rsid w:val="0713A17A"/>
    <w:rsid w:val="071E707E"/>
    <w:rsid w:val="07202294"/>
    <w:rsid w:val="0742D949"/>
    <w:rsid w:val="07CAF488"/>
    <w:rsid w:val="081E826A"/>
    <w:rsid w:val="08435ECC"/>
    <w:rsid w:val="086CB631"/>
    <w:rsid w:val="087BA1E3"/>
    <w:rsid w:val="08C3C668"/>
    <w:rsid w:val="08D728E3"/>
    <w:rsid w:val="08E320A2"/>
    <w:rsid w:val="08F8C074"/>
    <w:rsid w:val="090F65A0"/>
    <w:rsid w:val="0965BF3F"/>
    <w:rsid w:val="09775377"/>
    <w:rsid w:val="098F94E2"/>
    <w:rsid w:val="09992887"/>
    <w:rsid w:val="0A75DE5F"/>
    <w:rsid w:val="0A90FF4A"/>
    <w:rsid w:val="0AB4B366"/>
    <w:rsid w:val="0AC058D2"/>
    <w:rsid w:val="0B201373"/>
    <w:rsid w:val="0B330288"/>
    <w:rsid w:val="0B39288D"/>
    <w:rsid w:val="0BA22EB3"/>
    <w:rsid w:val="0C07DB7F"/>
    <w:rsid w:val="0C75A8FC"/>
    <w:rsid w:val="0CA6BB55"/>
    <w:rsid w:val="0CADB618"/>
    <w:rsid w:val="0CCD9488"/>
    <w:rsid w:val="0CE8CC1D"/>
    <w:rsid w:val="0CF149F5"/>
    <w:rsid w:val="0D0A299F"/>
    <w:rsid w:val="0D4DC5B6"/>
    <w:rsid w:val="0D791E51"/>
    <w:rsid w:val="0DCC0C9D"/>
    <w:rsid w:val="0DD623A5"/>
    <w:rsid w:val="0E028F5C"/>
    <w:rsid w:val="0E0C2A3F"/>
    <w:rsid w:val="0E1B7CA3"/>
    <w:rsid w:val="0E2F63FA"/>
    <w:rsid w:val="0E608844"/>
    <w:rsid w:val="0E68B3C1"/>
    <w:rsid w:val="0F5A29E4"/>
    <w:rsid w:val="0F6846FA"/>
    <w:rsid w:val="0F74BD9D"/>
    <w:rsid w:val="0FB92900"/>
    <w:rsid w:val="0FE5BBCB"/>
    <w:rsid w:val="0FFC22A0"/>
    <w:rsid w:val="1040DB42"/>
    <w:rsid w:val="106DF744"/>
    <w:rsid w:val="10B3BBC9"/>
    <w:rsid w:val="1100E464"/>
    <w:rsid w:val="1121F911"/>
    <w:rsid w:val="1153F15C"/>
    <w:rsid w:val="11544EE8"/>
    <w:rsid w:val="11A5F24F"/>
    <w:rsid w:val="11B23A2A"/>
    <w:rsid w:val="11F3A5EF"/>
    <w:rsid w:val="1225E9C9"/>
    <w:rsid w:val="123C2F2E"/>
    <w:rsid w:val="1245CA5C"/>
    <w:rsid w:val="12540712"/>
    <w:rsid w:val="127E6705"/>
    <w:rsid w:val="12C7EF43"/>
    <w:rsid w:val="12D383BC"/>
    <w:rsid w:val="12F6DCE1"/>
    <w:rsid w:val="12F76382"/>
    <w:rsid w:val="130B221F"/>
    <w:rsid w:val="130B9000"/>
    <w:rsid w:val="1324DA16"/>
    <w:rsid w:val="139F1781"/>
    <w:rsid w:val="13F121CB"/>
    <w:rsid w:val="13F22C4E"/>
    <w:rsid w:val="140C477F"/>
    <w:rsid w:val="140CC30D"/>
    <w:rsid w:val="141355C8"/>
    <w:rsid w:val="146E8692"/>
    <w:rsid w:val="14713230"/>
    <w:rsid w:val="1506D7E2"/>
    <w:rsid w:val="154E4ED5"/>
    <w:rsid w:val="156DABAC"/>
    <w:rsid w:val="157B0152"/>
    <w:rsid w:val="159FCE14"/>
    <w:rsid w:val="15B5A878"/>
    <w:rsid w:val="15FA325E"/>
    <w:rsid w:val="16A76982"/>
    <w:rsid w:val="16C57D3C"/>
    <w:rsid w:val="16D0BCA3"/>
    <w:rsid w:val="16DE8152"/>
    <w:rsid w:val="1731C3C2"/>
    <w:rsid w:val="174954BF"/>
    <w:rsid w:val="177B6079"/>
    <w:rsid w:val="178DC789"/>
    <w:rsid w:val="17A4C2CA"/>
    <w:rsid w:val="17B7A71B"/>
    <w:rsid w:val="18266F63"/>
    <w:rsid w:val="1831C3CB"/>
    <w:rsid w:val="18759985"/>
    <w:rsid w:val="18825416"/>
    <w:rsid w:val="18CF76EB"/>
    <w:rsid w:val="18F1A269"/>
    <w:rsid w:val="18FDDECA"/>
    <w:rsid w:val="190A2A4C"/>
    <w:rsid w:val="196DFF86"/>
    <w:rsid w:val="19B610F8"/>
    <w:rsid w:val="1A5D1DF7"/>
    <w:rsid w:val="1A9DBD5F"/>
    <w:rsid w:val="1AD1C172"/>
    <w:rsid w:val="1B3D101C"/>
    <w:rsid w:val="1B4A8BD9"/>
    <w:rsid w:val="1B9C7D6F"/>
    <w:rsid w:val="1BACE8FC"/>
    <w:rsid w:val="1BC4F6D9"/>
    <w:rsid w:val="1BD6BFA1"/>
    <w:rsid w:val="1C1AD63E"/>
    <w:rsid w:val="1C623EBD"/>
    <w:rsid w:val="1C69B5A9"/>
    <w:rsid w:val="1C720C41"/>
    <w:rsid w:val="1CEC0D58"/>
    <w:rsid w:val="1D0C9299"/>
    <w:rsid w:val="1D4063C1"/>
    <w:rsid w:val="1D620E5E"/>
    <w:rsid w:val="1D676ECA"/>
    <w:rsid w:val="1D884DE2"/>
    <w:rsid w:val="1DB5E741"/>
    <w:rsid w:val="1E1B2E59"/>
    <w:rsid w:val="1E8BB17D"/>
    <w:rsid w:val="1EA0F019"/>
    <w:rsid w:val="1ECB107F"/>
    <w:rsid w:val="1F068492"/>
    <w:rsid w:val="1F2BE7DF"/>
    <w:rsid w:val="1F4EAC59"/>
    <w:rsid w:val="1F77D501"/>
    <w:rsid w:val="1F785763"/>
    <w:rsid w:val="1F87D9B7"/>
    <w:rsid w:val="2088E43E"/>
    <w:rsid w:val="20B9DA21"/>
    <w:rsid w:val="20F593E9"/>
    <w:rsid w:val="21174FDC"/>
    <w:rsid w:val="21347A4C"/>
    <w:rsid w:val="21794A0A"/>
    <w:rsid w:val="21C09F37"/>
    <w:rsid w:val="21E59561"/>
    <w:rsid w:val="21FD4D00"/>
    <w:rsid w:val="22047661"/>
    <w:rsid w:val="22211EDF"/>
    <w:rsid w:val="2245DAE9"/>
    <w:rsid w:val="2294DFF3"/>
    <w:rsid w:val="22A9775E"/>
    <w:rsid w:val="22C53514"/>
    <w:rsid w:val="22DCC8BF"/>
    <w:rsid w:val="22FB991A"/>
    <w:rsid w:val="231548CB"/>
    <w:rsid w:val="232C090C"/>
    <w:rsid w:val="232F515C"/>
    <w:rsid w:val="233B68B8"/>
    <w:rsid w:val="233C70D0"/>
    <w:rsid w:val="236A0117"/>
    <w:rsid w:val="2376F1EC"/>
    <w:rsid w:val="23D2E44B"/>
    <w:rsid w:val="24512B8F"/>
    <w:rsid w:val="24656DEA"/>
    <w:rsid w:val="2470405E"/>
    <w:rsid w:val="248507FA"/>
    <w:rsid w:val="24999DAF"/>
    <w:rsid w:val="249F664F"/>
    <w:rsid w:val="24C7FF08"/>
    <w:rsid w:val="25A2B923"/>
    <w:rsid w:val="25F9E2E5"/>
    <w:rsid w:val="2608B5B5"/>
    <w:rsid w:val="260D9CA6"/>
    <w:rsid w:val="260EEF77"/>
    <w:rsid w:val="261F34EC"/>
    <w:rsid w:val="26288023"/>
    <w:rsid w:val="2646365F"/>
    <w:rsid w:val="2649A50A"/>
    <w:rsid w:val="2656C76E"/>
    <w:rsid w:val="26745755"/>
    <w:rsid w:val="269A2D69"/>
    <w:rsid w:val="26C534CE"/>
    <w:rsid w:val="270A0306"/>
    <w:rsid w:val="2730BE64"/>
    <w:rsid w:val="27503322"/>
    <w:rsid w:val="275C2A23"/>
    <w:rsid w:val="27782F15"/>
    <w:rsid w:val="27DE67E2"/>
    <w:rsid w:val="27F5D60E"/>
    <w:rsid w:val="2840191C"/>
    <w:rsid w:val="2877309B"/>
    <w:rsid w:val="28D3E373"/>
    <w:rsid w:val="28E86C38"/>
    <w:rsid w:val="28F3326A"/>
    <w:rsid w:val="28F73F04"/>
    <w:rsid w:val="29114C7D"/>
    <w:rsid w:val="29266566"/>
    <w:rsid w:val="292AF669"/>
    <w:rsid w:val="2954B6CC"/>
    <w:rsid w:val="29B7C1B9"/>
    <w:rsid w:val="29CE4A32"/>
    <w:rsid w:val="2A32265A"/>
    <w:rsid w:val="2A67DD4A"/>
    <w:rsid w:val="2A731D52"/>
    <w:rsid w:val="2A73CDD6"/>
    <w:rsid w:val="2AC5FBC6"/>
    <w:rsid w:val="2ACC2420"/>
    <w:rsid w:val="2AD775D0"/>
    <w:rsid w:val="2ADDFFC2"/>
    <w:rsid w:val="2AF87761"/>
    <w:rsid w:val="2B335E45"/>
    <w:rsid w:val="2B7ED546"/>
    <w:rsid w:val="2B8B0108"/>
    <w:rsid w:val="2BC32A66"/>
    <w:rsid w:val="2BCD5C01"/>
    <w:rsid w:val="2C651CA8"/>
    <w:rsid w:val="2CBAE6A7"/>
    <w:rsid w:val="2D6E6788"/>
    <w:rsid w:val="2D9B37D5"/>
    <w:rsid w:val="2DCF67FB"/>
    <w:rsid w:val="2DDAF7D1"/>
    <w:rsid w:val="2E33C960"/>
    <w:rsid w:val="2E473E74"/>
    <w:rsid w:val="2E6195F1"/>
    <w:rsid w:val="2E8FAEEF"/>
    <w:rsid w:val="2EDF6857"/>
    <w:rsid w:val="2EE4EBFB"/>
    <w:rsid w:val="2EEF1C58"/>
    <w:rsid w:val="2EF5746E"/>
    <w:rsid w:val="2F640C42"/>
    <w:rsid w:val="2FAACE74"/>
    <w:rsid w:val="2FC58E93"/>
    <w:rsid w:val="2FCE0F9A"/>
    <w:rsid w:val="2FEC2ADF"/>
    <w:rsid w:val="3015574E"/>
    <w:rsid w:val="3061FBC1"/>
    <w:rsid w:val="3080983A"/>
    <w:rsid w:val="30B7D6FE"/>
    <w:rsid w:val="311D6195"/>
    <w:rsid w:val="312C4AAE"/>
    <w:rsid w:val="31434873"/>
    <w:rsid w:val="318DB178"/>
    <w:rsid w:val="31A64442"/>
    <w:rsid w:val="31BCFE39"/>
    <w:rsid w:val="32390C68"/>
    <w:rsid w:val="32463135"/>
    <w:rsid w:val="32652F3E"/>
    <w:rsid w:val="328A0085"/>
    <w:rsid w:val="329AF610"/>
    <w:rsid w:val="32BFA67C"/>
    <w:rsid w:val="32EC8B44"/>
    <w:rsid w:val="32F9D2CC"/>
    <w:rsid w:val="33095BA6"/>
    <w:rsid w:val="33221A9A"/>
    <w:rsid w:val="3333F0D9"/>
    <w:rsid w:val="339CEC7F"/>
    <w:rsid w:val="33B78C60"/>
    <w:rsid w:val="33BC92A7"/>
    <w:rsid w:val="33C99D5D"/>
    <w:rsid w:val="33E7BAC2"/>
    <w:rsid w:val="33F5C9CC"/>
    <w:rsid w:val="3449CA73"/>
    <w:rsid w:val="34692015"/>
    <w:rsid w:val="34696DE0"/>
    <w:rsid w:val="350A889C"/>
    <w:rsid w:val="352E658F"/>
    <w:rsid w:val="35680CF8"/>
    <w:rsid w:val="356D07F7"/>
    <w:rsid w:val="358BE08D"/>
    <w:rsid w:val="35EF8160"/>
    <w:rsid w:val="3612B494"/>
    <w:rsid w:val="364B5560"/>
    <w:rsid w:val="36622672"/>
    <w:rsid w:val="366E9E80"/>
    <w:rsid w:val="3695AA77"/>
    <w:rsid w:val="36D25743"/>
    <w:rsid w:val="36F5BC83"/>
    <w:rsid w:val="374E9631"/>
    <w:rsid w:val="3752027A"/>
    <w:rsid w:val="37BD95CF"/>
    <w:rsid w:val="37DAC569"/>
    <w:rsid w:val="37EF1657"/>
    <w:rsid w:val="38078D93"/>
    <w:rsid w:val="3827947C"/>
    <w:rsid w:val="387B7B0C"/>
    <w:rsid w:val="389F28B3"/>
    <w:rsid w:val="38C85CED"/>
    <w:rsid w:val="38E33202"/>
    <w:rsid w:val="392D4645"/>
    <w:rsid w:val="3949A9F4"/>
    <w:rsid w:val="39630AC3"/>
    <w:rsid w:val="398DE9DD"/>
    <w:rsid w:val="39962F76"/>
    <w:rsid w:val="399D1826"/>
    <w:rsid w:val="39B160C9"/>
    <w:rsid w:val="39CBC468"/>
    <w:rsid w:val="39ED33A2"/>
    <w:rsid w:val="39F6DA66"/>
    <w:rsid w:val="39F924AE"/>
    <w:rsid w:val="39F95DE8"/>
    <w:rsid w:val="3A13F9A7"/>
    <w:rsid w:val="3A298764"/>
    <w:rsid w:val="3A2E0918"/>
    <w:rsid w:val="3ADC4439"/>
    <w:rsid w:val="3AED4B15"/>
    <w:rsid w:val="3B69A025"/>
    <w:rsid w:val="3B7EC9FB"/>
    <w:rsid w:val="3C1E36A2"/>
    <w:rsid w:val="3C736EC0"/>
    <w:rsid w:val="3C89DF2B"/>
    <w:rsid w:val="3C8BCBE3"/>
    <w:rsid w:val="3CB2EC08"/>
    <w:rsid w:val="3CD1B6E7"/>
    <w:rsid w:val="3CF4498A"/>
    <w:rsid w:val="3CFCE12D"/>
    <w:rsid w:val="3D0A90F5"/>
    <w:rsid w:val="3D121628"/>
    <w:rsid w:val="3D2F9F8E"/>
    <w:rsid w:val="3DB7B964"/>
    <w:rsid w:val="3DC33A33"/>
    <w:rsid w:val="3DF4236C"/>
    <w:rsid w:val="3E1061FB"/>
    <w:rsid w:val="3E3989BA"/>
    <w:rsid w:val="3E5BC813"/>
    <w:rsid w:val="3E5DA5C9"/>
    <w:rsid w:val="3E6A0415"/>
    <w:rsid w:val="3E787203"/>
    <w:rsid w:val="3E98B835"/>
    <w:rsid w:val="3EC833CD"/>
    <w:rsid w:val="3F0846D3"/>
    <w:rsid w:val="3F5F8F58"/>
    <w:rsid w:val="3F77FA0E"/>
    <w:rsid w:val="3F9A9A7D"/>
    <w:rsid w:val="3FB92F3F"/>
    <w:rsid w:val="401D36D5"/>
    <w:rsid w:val="408E139F"/>
    <w:rsid w:val="40AA7B55"/>
    <w:rsid w:val="40ADC7C9"/>
    <w:rsid w:val="413055A0"/>
    <w:rsid w:val="413EFD79"/>
    <w:rsid w:val="414477B1"/>
    <w:rsid w:val="415767B8"/>
    <w:rsid w:val="41A29BEA"/>
    <w:rsid w:val="41A7EFBE"/>
    <w:rsid w:val="41C4E171"/>
    <w:rsid w:val="41CCF368"/>
    <w:rsid w:val="420F9F26"/>
    <w:rsid w:val="421A1D93"/>
    <w:rsid w:val="422458AF"/>
    <w:rsid w:val="42849B46"/>
    <w:rsid w:val="42897046"/>
    <w:rsid w:val="42F29E6E"/>
    <w:rsid w:val="42F3A9A8"/>
    <w:rsid w:val="4300D7FF"/>
    <w:rsid w:val="43115F19"/>
    <w:rsid w:val="43BF9345"/>
    <w:rsid w:val="43C66A03"/>
    <w:rsid w:val="43CB5B2B"/>
    <w:rsid w:val="44D3EA85"/>
    <w:rsid w:val="44D80BF8"/>
    <w:rsid w:val="44E11E1B"/>
    <w:rsid w:val="45433936"/>
    <w:rsid w:val="4595BDFD"/>
    <w:rsid w:val="45D61740"/>
    <w:rsid w:val="462497A4"/>
    <w:rsid w:val="46458003"/>
    <w:rsid w:val="46747467"/>
    <w:rsid w:val="467620AA"/>
    <w:rsid w:val="46997C62"/>
    <w:rsid w:val="46B930EC"/>
    <w:rsid w:val="470B63BA"/>
    <w:rsid w:val="472FB169"/>
    <w:rsid w:val="47492DBC"/>
    <w:rsid w:val="4764547F"/>
    <w:rsid w:val="478071A8"/>
    <w:rsid w:val="479584C9"/>
    <w:rsid w:val="47C49F96"/>
    <w:rsid w:val="47E0BE82"/>
    <w:rsid w:val="47FEE7FD"/>
    <w:rsid w:val="48129313"/>
    <w:rsid w:val="48286CA5"/>
    <w:rsid w:val="48348F1E"/>
    <w:rsid w:val="48B1602A"/>
    <w:rsid w:val="4910B2DC"/>
    <w:rsid w:val="492FADE0"/>
    <w:rsid w:val="494758BF"/>
    <w:rsid w:val="49BA68DF"/>
    <w:rsid w:val="49E9F28B"/>
    <w:rsid w:val="49F2ABA3"/>
    <w:rsid w:val="4A4F7109"/>
    <w:rsid w:val="4A523150"/>
    <w:rsid w:val="4A67A841"/>
    <w:rsid w:val="4A6A73E9"/>
    <w:rsid w:val="4ADD8073"/>
    <w:rsid w:val="4B0756F0"/>
    <w:rsid w:val="4B0A5E41"/>
    <w:rsid w:val="4B36A771"/>
    <w:rsid w:val="4B52B39F"/>
    <w:rsid w:val="4B96E38C"/>
    <w:rsid w:val="4BA79467"/>
    <w:rsid w:val="4BAA7E88"/>
    <w:rsid w:val="4C0B851F"/>
    <w:rsid w:val="4C204C09"/>
    <w:rsid w:val="4C216F04"/>
    <w:rsid w:val="4C30CA52"/>
    <w:rsid w:val="4C6E93D5"/>
    <w:rsid w:val="4C8F9445"/>
    <w:rsid w:val="4CAD6D8B"/>
    <w:rsid w:val="4CB17447"/>
    <w:rsid w:val="4CBB131B"/>
    <w:rsid w:val="4CF2B702"/>
    <w:rsid w:val="4CFF0D30"/>
    <w:rsid w:val="4D1882A1"/>
    <w:rsid w:val="4D2DF67B"/>
    <w:rsid w:val="4D54F233"/>
    <w:rsid w:val="4DC64263"/>
    <w:rsid w:val="4DE1D9A3"/>
    <w:rsid w:val="4DEA44A8"/>
    <w:rsid w:val="4DFBC8CF"/>
    <w:rsid w:val="4E0CA397"/>
    <w:rsid w:val="4E2CDE6B"/>
    <w:rsid w:val="4E4EBCFA"/>
    <w:rsid w:val="4E92B940"/>
    <w:rsid w:val="4EF1C234"/>
    <w:rsid w:val="4F358733"/>
    <w:rsid w:val="4F4B697E"/>
    <w:rsid w:val="4F81EAB3"/>
    <w:rsid w:val="4FD417B3"/>
    <w:rsid w:val="500E5D4D"/>
    <w:rsid w:val="503A4F7B"/>
    <w:rsid w:val="507FA0CB"/>
    <w:rsid w:val="50892A62"/>
    <w:rsid w:val="50CB87CE"/>
    <w:rsid w:val="50D8E11F"/>
    <w:rsid w:val="50F1A7A7"/>
    <w:rsid w:val="5162F544"/>
    <w:rsid w:val="522B62D4"/>
    <w:rsid w:val="52801616"/>
    <w:rsid w:val="528796EB"/>
    <w:rsid w:val="52EE2777"/>
    <w:rsid w:val="5303D218"/>
    <w:rsid w:val="531805CD"/>
    <w:rsid w:val="536DA4E5"/>
    <w:rsid w:val="53972942"/>
    <w:rsid w:val="53A25870"/>
    <w:rsid w:val="53E2E70D"/>
    <w:rsid w:val="53E7535A"/>
    <w:rsid w:val="53F37364"/>
    <w:rsid w:val="53F59921"/>
    <w:rsid w:val="5419F65D"/>
    <w:rsid w:val="54233B84"/>
    <w:rsid w:val="54239274"/>
    <w:rsid w:val="54297C8A"/>
    <w:rsid w:val="543D698A"/>
    <w:rsid w:val="547DA10A"/>
    <w:rsid w:val="54874E33"/>
    <w:rsid w:val="55356883"/>
    <w:rsid w:val="55943A3D"/>
    <w:rsid w:val="563BEB3B"/>
    <w:rsid w:val="564C77B7"/>
    <w:rsid w:val="56754471"/>
    <w:rsid w:val="567A0777"/>
    <w:rsid w:val="56AF987E"/>
    <w:rsid w:val="56E7EA16"/>
    <w:rsid w:val="56FADDC8"/>
    <w:rsid w:val="571881CA"/>
    <w:rsid w:val="571B0720"/>
    <w:rsid w:val="575A2AF7"/>
    <w:rsid w:val="57A65439"/>
    <w:rsid w:val="57E0BAEB"/>
    <w:rsid w:val="57EE90B0"/>
    <w:rsid w:val="57FD497D"/>
    <w:rsid w:val="5835AFF6"/>
    <w:rsid w:val="5866D311"/>
    <w:rsid w:val="587FFC67"/>
    <w:rsid w:val="5890DEF5"/>
    <w:rsid w:val="589C05AC"/>
    <w:rsid w:val="58DBB4DF"/>
    <w:rsid w:val="592AACB5"/>
    <w:rsid w:val="597AA216"/>
    <w:rsid w:val="597D3B89"/>
    <w:rsid w:val="5982207C"/>
    <w:rsid w:val="5A3685C1"/>
    <w:rsid w:val="5A3C0712"/>
    <w:rsid w:val="5A5C2536"/>
    <w:rsid w:val="5A9E482F"/>
    <w:rsid w:val="5B35B046"/>
    <w:rsid w:val="5B6242DD"/>
    <w:rsid w:val="5B729A5C"/>
    <w:rsid w:val="5B8A546E"/>
    <w:rsid w:val="5BD0BAFA"/>
    <w:rsid w:val="5BFF7BB5"/>
    <w:rsid w:val="5C0555AC"/>
    <w:rsid w:val="5C191C3E"/>
    <w:rsid w:val="5C2B7EF6"/>
    <w:rsid w:val="5C3D9217"/>
    <w:rsid w:val="5C6C52B7"/>
    <w:rsid w:val="5CB1ADD3"/>
    <w:rsid w:val="5CD54023"/>
    <w:rsid w:val="5CD97949"/>
    <w:rsid w:val="5D9C6088"/>
    <w:rsid w:val="5E869B1B"/>
    <w:rsid w:val="5EAE411D"/>
    <w:rsid w:val="5ED24DE4"/>
    <w:rsid w:val="5F130788"/>
    <w:rsid w:val="5F1F2F25"/>
    <w:rsid w:val="5F7DA6F8"/>
    <w:rsid w:val="5F965066"/>
    <w:rsid w:val="5FD44C06"/>
    <w:rsid w:val="5FD858A4"/>
    <w:rsid w:val="5FFFFA3F"/>
    <w:rsid w:val="60057C77"/>
    <w:rsid w:val="602BA89B"/>
    <w:rsid w:val="6033C634"/>
    <w:rsid w:val="6043EACB"/>
    <w:rsid w:val="60576411"/>
    <w:rsid w:val="608C955B"/>
    <w:rsid w:val="60CC4DB9"/>
    <w:rsid w:val="60CD9D1B"/>
    <w:rsid w:val="61082C57"/>
    <w:rsid w:val="6115E1E9"/>
    <w:rsid w:val="6136302F"/>
    <w:rsid w:val="61439080"/>
    <w:rsid w:val="615622C0"/>
    <w:rsid w:val="6164C466"/>
    <w:rsid w:val="6177BBB1"/>
    <w:rsid w:val="618F5245"/>
    <w:rsid w:val="619799A2"/>
    <w:rsid w:val="61997054"/>
    <w:rsid w:val="61AB1FB2"/>
    <w:rsid w:val="61C09BDF"/>
    <w:rsid w:val="61CDA624"/>
    <w:rsid w:val="61E0692F"/>
    <w:rsid w:val="61E500B9"/>
    <w:rsid w:val="61E99F12"/>
    <w:rsid w:val="625AE94B"/>
    <w:rsid w:val="629BF07C"/>
    <w:rsid w:val="629FBF74"/>
    <w:rsid w:val="631B1B88"/>
    <w:rsid w:val="6347ACD5"/>
    <w:rsid w:val="636AAF0B"/>
    <w:rsid w:val="63D36722"/>
    <w:rsid w:val="63DCCBF1"/>
    <w:rsid w:val="649CB79A"/>
    <w:rsid w:val="64E9E53F"/>
    <w:rsid w:val="6502B2FD"/>
    <w:rsid w:val="65BE4908"/>
    <w:rsid w:val="65C3C8D7"/>
    <w:rsid w:val="66091AB1"/>
    <w:rsid w:val="665195CA"/>
    <w:rsid w:val="666C007B"/>
    <w:rsid w:val="66858528"/>
    <w:rsid w:val="6692063A"/>
    <w:rsid w:val="66BE88F2"/>
    <w:rsid w:val="66DB9416"/>
    <w:rsid w:val="66E6C16F"/>
    <w:rsid w:val="66EFEA22"/>
    <w:rsid w:val="6728C410"/>
    <w:rsid w:val="67379487"/>
    <w:rsid w:val="675C4A78"/>
    <w:rsid w:val="676474F1"/>
    <w:rsid w:val="67679456"/>
    <w:rsid w:val="676A21E5"/>
    <w:rsid w:val="67D287D7"/>
    <w:rsid w:val="67DAF34D"/>
    <w:rsid w:val="67F26CC2"/>
    <w:rsid w:val="67F60DF0"/>
    <w:rsid w:val="680E2D1B"/>
    <w:rsid w:val="6828BA7C"/>
    <w:rsid w:val="68581D1E"/>
    <w:rsid w:val="6869670F"/>
    <w:rsid w:val="687D1129"/>
    <w:rsid w:val="688D358A"/>
    <w:rsid w:val="68BD5512"/>
    <w:rsid w:val="68CFBAB8"/>
    <w:rsid w:val="6969EAC6"/>
    <w:rsid w:val="6978E7D0"/>
    <w:rsid w:val="69810D78"/>
    <w:rsid w:val="698470B6"/>
    <w:rsid w:val="69D7944E"/>
    <w:rsid w:val="69DB361B"/>
    <w:rsid w:val="6A003573"/>
    <w:rsid w:val="6A449266"/>
    <w:rsid w:val="6A78C7C8"/>
    <w:rsid w:val="6A7DC758"/>
    <w:rsid w:val="6ABFCB95"/>
    <w:rsid w:val="6AFD2F43"/>
    <w:rsid w:val="6B02125F"/>
    <w:rsid w:val="6B09543F"/>
    <w:rsid w:val="6B391B41"/>
    <w:rsid w:val="6B6D4FCC"/>
    <w:rsid w:val="6B8149DE"/>
    <w:rsid w:val="6BAB3B85"/>
    <w:rsid w:val="6BC05B37"/>
    <w:rsid w:val="6BE3D583"/>
    <w:rsid w:val="6BEF37DE"/>
    <w:rsid w:val="6C10149E"/>
    <w:rsid w:val="6C10B30B"/>
    <w:rsid w:val="6C58B1BD"/>
    <w:rsid w:val="6C93D25A"/>
    <w:rsid w:val="6D084A43"/>
    <w:rsid w:val="6D0E96BE"/>
    <w:rsid w:val="6D2753FE"/>
    <w:rsid w:val="6D7DC157"/>
    <w:rsid w:val="6DE5A0DA"/>
    <w:rsid w:val="6E10C5B3"/>
    <w:rsid w:val="6E115FF2"/>
    <w:rsid w:val="6E5A5375"/>
    <w:rsid w:val="6EE17EDF"/>
    <w:rsid w:val="6EE9749B"/>
    <w:rsid w:val="6F5B4391"/>
    <w:rsid w:val="6FD041BB"/>
    <w:rsid w:val="6FD0741E"/>
    <w:rsid w:val="6FF0A988"/>
    <w:rsid w:val="70392FEA"/>
    <w:rsid w:val="70562A66"/>
    <w:rsid w:val="70C4F17C"/>
    <w:rsid w:val="70C784CD"/>
    <w:rsid w:val="70EA24A0"/>
    <w:rsid w:val="70EAB206"/>
    <w:rsid w:val="70EC08F3"/>
    <w:rsid w:val="710AA292"/>
    <w:rsid w:val="7179D842"/>
    <w:rsid w:val="7181B1F7"/>
    <w:rsid w:val="71A6869A"/>
    <w:rsid w:val="71BB0F23"/>
    <w:rsid w:val="72510554"/>
    <w:rsid w:val="72BEB1D1"/>
    <w:rsid w:val="72E5C913"/>
    <w:rsid w:val="7339AC3E"/>
    <w:rsid w:val="73875D65"/>
    <w:rsid w:val="739F6F6F"/>
    <w:rsid w:val="73DB5479"/>
    <w:rsid w:val="73E91864"/>
    <w:rsid w:val="740F775E"/>
    <w:rsid w:val="74104437"/>
    <w:rsid w:val="7424DE97"/>
    <w:rsid w:val="745DBB1B"/>
    <w:rsid w:val="745EB606"/>
    <w:rsid w:val="74DB47F3"/>
    <w:rsid w:val="7531E0DF"/>
    <w:rsid w:val="757CD487"/>
    <w:rsid w:val="75BE36D1"/>
    <w:rsid w:val="75D7CFD4"/>
    <w:rsid w:val="75FCA9BA"/>
    <w:rsid w:val="7670AC2E"/>
    <w:rsid w:val="76881787"/>
    <w:rsid w:val="76D5D8AC"/>
    <w:rsid w:val="76F71C81"/>
    <w:rsid w:val="77157393"/>
    <w:rsid w:val="779538C6"/>
    <w:rsid w:val="779AAA73"/>
    <w:rsid w:val="77A82BC8"/>
    <w:rsid w:val="77ACB09F"/>
    <w:rsid w:val="77BEA26E"/>
    <w:rsid w:val="77C397E7"/>
    <w:rsid w:val="77CC67E5"/>
    <w:rsid w:val="77E365DE"/>
    <w:rsid w:val="77E5181D"/>
    <w:rsid w:val="780543B5"/>
    <w:rsid w:val="7810F2E3"/>
    <w:rsid w:val="7829E832"/>
    <w:rsid w:val="783AE3BE"/>
    <w:rsid w:val="7856669E"/>
    <w:rsid w:val="78B039E0"/>
    <w:rsid w:val="78C8E2F2"/>
    <w:rsid w:val="790E6313"/>
    <w:rsid w:val="79555D73"/>
    <w:rsid w:val="79BB1A4D"/>
    <w:rsid w:val="79F0F00B"/>
    <w:rsid w:val="7A142C5F"/>
    <w:rsid w:val="7A3227D8"/>
    <w:rsid w:val="7A3E845E"/>
    <w:rsid w:val="7A3F7EDA"/>
    <w:rsid w:val="7A5690F0"/>
    <w:rsid w:val="7A81D55D"/>
    <w:rsid w:val="7A977505"/>
    <w:rsid w:val="7AFA76D7"/>
    <w:rsid w:val="7B4BA978"/>
    <w:rsid w:val="7B5A6441"/>
    <w:rsid w:val="7BAA64A7"/>
    <w:rsid w:val="7BBADCA1"/>
    <w:rsid w:val="7C109665"/>
    <w:rsid w:val="7C2BF5F7"/>
    <w:rsid w:val="7C5ABEBF"/>
    <w:rsid w:val="7C631388"/>
    <w:rsid w:val="7C7714E3"/>
    <w:rsid w:val="7C7F494E"/>
    <w:rsid w:val="7CB73AA4"/>
    <w:rsid w:val="7CDDAAA7"/>
    <w:rsid w:val="7CF64F94"/>
    <w:rsid w:val="7CFA8996"/>
    <w:rsid w:val="7D228726"/>
    <w:rsid w:val="7D4809B9"/>
    <w:rsid w:val="7D78256A"/>
    <w:rsid w:val="7DAB04C6"/>
    <w:rsid w:val="7DC8261B"/>
    <w:rsid w:val="7DD96014"/>
    <w:rsid w:val="7DE90E02"/>
    <w:rsid w:val="7DED52C7"/>
    <w:rsid w:val="7DFDC87A"/>
    <w:rsid w:val="7E073EB4"/>
    <w:rsid w:val="7E324D7B"/>
    <w:rsid w:val="7E4247A0"/>
    <w:rsid w:val="7E4E35D0"/>
    <w:rsid w:val="7F670EC5"/>
    <w:rsid w:val="7F97DE3B"/>
    <w:rsid w:val="7FB95F3B"/>
    <w:rsid w:val="7FD6B6CD"/>
    <w:rsid w:val="7FDCB33B"/>
    <w:rsid w:val="7FE4337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A100F"/>
  <w15:chartTrackingRefBased/>
  <w15:docId w15:val="{0865512C-B748-43A4-99C2-A910B4F9B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04E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704E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B95A9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unhideWhenUsed/>
    <w:qFormat/>
    <w:rsid w:val="00BD215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504B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Pis">
    <w:name w:val="header"/>
    <w:basedOn w:val="Normaallaad"/>
    <w:link w:val="PisMrk"/>
    <w:uiPriority w:val="99"/>
    <w:unhideWhenUsed/>
    <w:rsid w:val="00504B4D"/>
    <w:pPr>
      <w:tabs>
        <w:tab w:val="center" w:pos="4536"/>
        <w:tab w:val="right" w:pos="9072"/>
      </w:tabs>
      <w:spacing w:after="0" w:line="240" w:lineRule="auto"/>
    </w:pPr>
  </w:style>
  <w:style w:type="character" w:customStyle="1" w:styleId="PisMrk">
    <w:name w:val="Päis Märk"/>
    <w:basedOn w:val="Liguvaikefont"/>
    <w:link w:val="Pis"/>
    <w:uiPriority w:val="99"/>
    <w:rsid w:val="00504B4D"/>
  </w:style>
  <w:style w:type="paragraph" w:styleId="Jalus">
    <w:name w:val="footer"/>
    <w:basedOn w:val="Normaallaad"/>
    <w:link w:val="JalusMrk"/>
    <w:uiPriority w:val="99"/>
    <w:unhideWhenUsed/>
    <w:rsid w:val="00504B4D"/>
    <w:pPr>
      <w:tabs>
        <w:tab w:val="center" w:pos="4536"/>
        <w:tab w:val="right" w:pos="9072"/>
      </w:tabs>
      <w:spacing w:after="0" w:line="240" w:lineRule="auto"/>
    </w:pPr>
  </w:style>
  <w:style w:type="character" w:customStyle="1" w:styleId="JalusMrk">
    <w:name w:val="Jalus Märk"/>
    <w:basedOn w:val="Liguvaikefont"/>
    <w:link w:val="Jalus"/>
    <w:uiPriority w:val="99"/>
    <w:rsid w:val="00504B4D"/>
  </w:style>
  <w:style w:type="character" w:customStyle="1" w:styleId="Pealkiri1Mrk">
    <w:name w:val="Pealkiri 1 Märk"/>
    <w:basedOn w:val="Liguvaikefont"/>
    <w:link w:val="Pealkiri1"/>
    <w:uiPriority w:val="9"/>
    <w:rsid w:val="00704E4E"/>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704E4E"/>
    <w:rPr>
      <w:rFonts w:asciiTheme="majorHAnsi" w:eastAsiaTheme="majorEastAsia" w:hAnsiTheme="majorHAnsi" w:cstheme="majorBidi"/>
      <w:color w:val="2F5496" w:themeColor="accent1" w:themeShade="BF"/>
      <w:sz w:val="26"/>
      <w:szCs w:val="26"/>
    </w:rPr>
  </w:style>
  <w:style w:type="paragraph" w:styleId="Allmrkusetekst">
    <w:name w:val="footnote text"/>
    <w:basedOn w:val="Normaallaad"/>
    <w:link w:val="AllmrkusetekstMrk"/>
    <w:uiPriority w:val="99"/>
    <w:unhideWhenUsed/>
    <w:rsid w:val="00296684"/>
    <w:pPr>
      <w:spacing w:after="0" w:line="240" w:lineRule="auto"/>
    </w:pPr>
    <w:rPr>
      <w:sz w:val="20"/>
      <w:szCs w:val="20"/>
    </w:rPr>
  </w:style>
  <w:style w:type="character" w:customStyle="1" w:styleId="AllmrkusetekstMrk">
    <w:name w:val="Allmärkuse tekst Märk"/>
    <w:basedOn w:val="Liguvaikefont"/>
    <w:link w:val="Allmrkusetekst"/>
    <w:uiPriority w:val="99"/>
    <w:rsid w:val="00296684"/>
    <w:rPr>
      <w:sz w:val="20"/>
      <w:szCs w:val="20"/>
    </w:rPr>
  </w:style>
  <w:style w:type="character" w:styleId="Allmrkuseviide">
    <w:name w:val="footnote reference"/>
    <w:basedOn w:val="Liguvaikefont"/>
    <w:uiPriority w:val="99"/>
    <w:semiHidden/>
    <w:unhideWhenUsed/>
    <w:rsid w:val="00296684"/>
    <w:rPr>
      <w:vertAlign w:val="superscript"/>
    </w:rPr>
  </w:style>
  <w:style w:type="paragraph" w:styleId="Loendilik">
    <w:name w:val="List Paragraph"/>
    <w:basedOn w:val="Normaallaad"/>
    <w:uiPriority w:val="34"/>
    <w:qFormat/>
    <w:rsid w:val="0016534C"/>
    <w:pPr>
      <w:ind w:left="720"/>
      <w:contextualSpacing/>
    </w:pPr>
  </w:style>
  <w:style w:type="character" w:styleId="Hperlink">
    <w:name w:val="Hyperlink"/>
    <w:basedOn w:val="Liguvaikefont"/>
    <w:uiPriority w:val="99"/>
    <w:unhideWhenUsed/>
    <w:rsid w:val="0016534C"/>
    <w:rPr>
      <w:color w:val="0563C1" w:themeColor="hyperlink"/>
      <w:u w:val="single"/>
    </w:rPr>
  </w:style>
  <w:style w:type="character" w:styleId="Lahendamatamainimine">
    <w:name w:val="Unresolved Mention"/>
    <w:basedOn w:val="Liguvaikefont"/>
    <w:uiPriority w:val="99"/>
    <w:semiHidden/>
    <w:unhideWhenUsed/>
    <w:rsid w:val="0016534C"/>
    <w:rPr>
      <w:color w:val="605E5C"/>
      <w:shd w:val="clear" w:color="auto" w:fill="E1DFDD"/>
    </w:rPr>
  </w:style>
  <w:style w:type="character" w:styleId="Klastatudhperlink">
    <w:name w:val="FollowedHyperlink"/>
    <w:basedOn w:val="Liguvaikefont"/>
    <w:uiPriority w:val="99"/>
    <w:semiHidden/>
    <w:unhideWhenUsed/>
    <w:rsid w:val="003D024E"/>
    <w:rPr>
      <w:color w:val="954F72" w:themeColor="followedHyperlink"/>
      <w:u w:val="single"/>
    </w:rPr>
  </w:style>
  <w:style w:type="table" w:styleId="Kontuurtabel">
    <w:name w:val="Table Grid"/>
    <w:basedOn w:val="Normaaltabel"/>
    <w:uiPriority w:val="39"/>
    <w:rsid w:val="00B17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Liguvaikefont"/>
    <w:rsid w:val="008E51C7"/>
    <w:rPr>
      <w:rFonts w:ascii="Segoe UI" w:hAnsi="Segoe UI" w:cs="Segoe UI" w:hint="default"/>
      <w:sz w:val="18"/>
      <w:szCs w:val="18"/>
    </w:rPr>
  </w:style>
  <w:style w:type="character" w:customStyle="1" w:styleId="Pealkiri3Mrk">
    <w:name w:val="Pealkiri 3 Märk"/>
    <w:basedOn w:val="Liguvaikefont"/>
    <w:link w:val="Pealkiri3"/>
    <w:uiPriority w:val="9"/>
    <w:rsid w:val="00B95A97"/>
    <w:rPr>
      <w:rFonts w:asciiTheme="majorHAnsi" w:eastAsiaTheme="majorEastAsia" w:hAnsiTheme="majorHAnsi" w:cstheme="majorBidi"/>
      <w:color w:val="1F3763" w:themeColor="accent1" w:themeShade="7F"/>
      <w:sz w:val="24"/>
      <w:szCs w:val="24"/>
    </w:rPr>
  </w:style>
  <w:style w:type="paragraph" w:styleId="Redaktsioon">
    <w:name w:val="Revision"/>
    <w:hidden/>
    <w:uiPriority w:val="99"/>
    <w:semiHidden/>
    <w:rsid w:val="00C14721"/>
    <w:pPr>
      <w:spacing w:after="0" w:line="240" w:lineRule="auto"/>
    </w:pPr>
  </w:style>
  <w:style w:type="character" w:styleId="Kommentaariviide">
    <w:name w:val="annotation reference"/>
    <w:basedOn w:val="Liguvaikefont"/>
    <w:uiPriority w:val="99"/>
    <w:semiHidden/>
    <w:unhideWhenUsed/>
    <w:rsid w:val="007C4302"/>
    <w:rPr>
      <w:sz w:val="16"/>
      <w:szCs w:val="16"/>
    </w:rPr>
  </w:style>
  <w:style w:type="paragraph" w:styleId="Kommentaaritekst">
    <w:name w:val="annotation text"/>
    <w:basedOn w:val="Normaallaad"/>
    <w:link w:val="KommentaaritekstMrk"/>
    <w:uiPriority w:val="99"/>
    <w:unhideWhenUsed/>
    <w:rsid w:val="007C4302"/>
    <w:pPr>
      <w:spacing w:line="240" w:lineRule="auto"/>
    </w:pPr>
    <w:rPr>
      <w:sz w:val="20"/>
      <w:szCs w:val="20"/>
    </w:rPr>
  </w:style>
  <w:style w:type="character" w:customStyle="1" w:styleId="KommentaaritekstMrk">
    <w:name w:val="Kommentaari tekst Märk"/>
    <w:basedOn w:val="Liguvaikefont"/>
    <w:link w:val="Kommentaaritekst"/>
    <w:uiPriority w:val="99"/>
    <w:rsid w:val="007C4302"/>
    <w:rPr>
      <w:sz w:val="20"/>
      <w:szCs w:val="20"/>
    </w:rPr>
  </w:style>
  <w:style w:type="paragraph" w:styleId="Kommentaariteema">
    <w:name w:val="annotation subject"/>
    <w:basedOn w:val="Kommentaaritekst"/>
    <w:next w:val="Kommentaaritekst"/>
    <w:link w:val="KommentaariteemaMrk"/>
    <w:uiPriority w:val="99"/>
    <w:semiHidden/>
    <w:unhideWhenUsed/>
    <w:rsid w:val="007C4302"/>
    <w:rPr>
      <w:b/>
      <w:bCs/>
    </w:rPr>
  </w:style>
  <w:style w:type="character" w:customStyle="1" w:styleId="KommentaariteemaMrk">
    <w:name w:val="Kommentaari teema Märk"/>
    <w:basedOn w:val="KommentaaritekstMrk"/>
    <w:link w:val="Kommentaariteema"/>
    <w:uiPriority w:val="99"/>
    <w:semiHidden/>
    <w:rsid w:val="007C4302"/>
    <w:rPr>
      <w:b/>
      <w:bCs/>
      <w:sz w:val="20"/>
      <w:szCs w:val="20"/>
    </w:rPr>
  </w:style>
  <w:style w:type="paragraph" w:styleId="Vahedeta">
    <w:name w:val="No Spacing"/>
    <w:uiPriority w:val="1"/>
    <w:qFormat/>
    <w:rsid w:val="00407E6B"/>
    <w:pPr>
      <w:spacing w:after="0" w:line="240" w:lineRule="auto"/>
    </w:pPr>
  </w:style>
  <w:style w:type="paragraph" w:customStyle="1" w:styleId="dlist-definition">
    <w:name w:val="dlist-definition"/>
    <w:basedOn w:val="Normaallaad"/>
    <w:rsid w:val="007675E0"/>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Normaallaadveeb">
    <w:name w:val="Normal (Web)"/>
    <w:basedOn w:val="Normaallaad"/>
    <w:uiPriority w:val="99"/>
    <w:unhideWhenUsed/>
    <w:rsid w:val="008F32E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fadeinm1hgl8">
    <w:name w:val="_fadein_m1hgl_8"/>
    <w:basedOn w:val="Liguvaikefont"/>
    <w:rsid w:val="008F32E7"/>
  </w:style>
  <w:style w:type="paragraph" w:customStyle="1" w:styleId="normitehnilisedmrkused">
    <w:name w:val="normitehnilised märkused"/>
    <w:basedOn w:val="Normaallaad"/>
    <w:uiPriority w:val="2"/>
    <w:qFormat/>
    <w:rsid w:val="005C46CE"/>
    <w:pPr>
      <w:spacing w:after="0" w:line="240" w:lineRule="auto"/>
    </w:pPr>
    <w:rPr>
      <w:rFonts w:ascii="Times New Roman" w:eastAsia="Times New Roman" w:hAnsi="Times New Roman" w:cs="Times New Roman"/>
      <w:kern w:val="0"/>
      <w:sz w:val="24"/>
      <w:szCs w:val="18"/>
      <w14:ligatures w14:val="none"/>
    </w:rPr>
  </w:style>
  <w:style w:type="character" w:styleId="Tugev">
    <w:name w:val="Strong"/>
    <w:basedOn w:val="Liguvaikefont"/>
    <w:uiPriority w:val="22"/>
    <w:qFormat/>
    <w:rsid w:val="00416B14"/>
    <w:rPr>
      <w:b/>
      <w:bCs/>
    </w:rPr>
  </w:style>
  <w:style w:type="character" w:styleId="Mainimine">
    <w:name w:val="Mention"/>
    <w:basedOn w:val="Liguvaikefont"/>
    <w:uiPriority w:val="99"/>
    <w:unhideWhenUsed/>
    <w:rsid w:val="008E54E6"/>
    <w:rPr>
      <w:color w:val="2B579A"/>
      <w:shd w:val="clear" w:color="auto" w:fill="E1DFDD"/>
    </w:rPr>
  </w:style>
  <w:style w:type="paragraph" w:customStyle="1" w:styleId="pealkiri">
    <w:name w:val="§_pealkiri"/>
    <w:basedOn w:val="Normaallaad"/>
    <w:uiPriority w:val="1"/>
    <w:qFormat/>
    <w:rsid w:val="7FE43373"/>
    <w:pPr>
      <w:keepNext/>
      <w:keepLines/>
      <w:spacing w:before="240"/>
    </w:pPr>
    <w:rPr>
      <w:rFonts w:ascii="Times New Roman" w:eastAsiaTheme="minorEastAsia" w:hAnsi="Times New Roman"/>
      <w:b/>
      <w:bCs/>
      <w:sz w:val="24"/>
      <w:szCs w:val="24"/>
      <w:lang w:eastAsia="et-EE"/>
    </w:rPr>
  </w:style>
  <w:style w:type="table" w:styleId="Ruuttabel2">
    <w:name w:val="Grid Table 2"/>
    <w:basedOn w:val="Normaaltabel"/>
    <w:uiPriority w:val="47"/>
    <w:rsid w:val="00C77C6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vatabel2">
    <w:name w:val="Plain Table 2"/>
    <w:basedOn w:val="Normaaltabel"/>
    <w:uiPriority w:val="42"/>
    <w:rsid w:val="00C77C6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ealkiri4Mrk">
    <w:name w:val="Pealkiri 4 Märk"/>
    <w:basedOn w:val="Liguvaikefont"/>
    <w:link w:val="Pealkiri4"/>
    <w:uiPriority w:val="9"/>
    <w:rsid w:val="00BD215E"/>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6234">
      <w:bodyDiv w:val="1"/>
      <w:marLeft w:val="0"/>
      <w:marRight w:val="0"/>
      <w:marTop w:val="0"/>
      <w:marBottom w:val="0"/>
      <w:divBdr>
        <w:top w:val="none" w:sz="0" w:space="0" w:color="auto"/>
        <w:left w:val="none" w:sz="0" w:space="0" w:color="auto"/>
        <w:bottom w:val="none" w:sz="0" w:space="0" w:color="auto"/>
        <w:right w:val="none" w:sz="0" w:space="0" w:color="auto"/>
      </w:divBdr>
    </w:div>
    <w:div w:id="40831580">
      <w:bodyDiv w:val="1"/>
      <w:marLeft w:val="0"/>
      <w:marRight w:val="0"/>
      <w:marTop w:val="0"/>
      <w:marBottom w:val="0"/>
      <w:divBdr>
        <w:top w:val="none" w:sz="0" w:space="0" w:color="auto"/>
        <w:left w:val="none" w:sz="0" w:space="0" w:color="auto"/>
        <w:bottom w:val="none" w:sz="0" w:space="0" w:color="auto"/>
        <w:right w:val="none" w:sz="0" w:space="0" w:color="auto"/>
      </w:divBdr>
    </w:div>
    <w:div w:id="77018584">
      <w:bodyDiv w:val="1"/>
      <w:marLeft w:val="0"/>
      <w:marRight w:val="0"/>
      <w:marTop w:val="0"/>
      <w:marBottom w:val="0"/>
      <w:divBdr>
        <w:top w:val="none" w:sz="0" w:space="0" w:color="auto"/>
        <w:left w:val="none" w:sz="0" w:space="0" w:color="auto"/>
        <w:bottom w:val="none" w:sz="0" w:space="0" w:color="auto"/>
        <w:right w:val="none" w:sz="0" w:space="0" w:color="auto"/>
      </w:divBdr>
      <w:divsChild>
        <w:div w:id="694381784">
          <w:marLeft w:val="0"/>
          <w:marRight w:val="0"/>
          <w:marTop w:val="0"/>
          <w:marBottom w:val="0"/>
          <w:divBdr>
            <w:top w:val="none" w:sz="0" w:space="0" w:color="auto"/>
            <w:left w:val="none" w:sz="0" w:space="0" w:color="auto"/>
            <w:bottom w:val="none" w:sz="0" w:space="0" w:color="auto"/>
            <w:right w:val="none" w:sz="0" w:space="0" w:color="auto"/>
          </w:divBdr>
        </w:div>
        <w:div w:id="1442266183">
          <w:marLeft w:val="0"/>
          <w:marRight w:val="0"/>
          <w:marTop w:val="0"/>
          <w:marBottom w:val="0"/>
          <w:divBdr>
            <w:top w:val="none" w:sz="0" w:space="0" w:color="auto"/>
            <w:left w:val="none" w:sz="0" w:space="0" w:color="auto"/>
            <w:bottom w:val="none" w:sz="0" w:space="0" w:color="auto"/>
            <w:right w:val="none" w:sz="0" w:space="0" w:color="auto"/>
          </w:divBdr>
        </w:div>
      </w:divsChild>
    </w:div>
    <w:div w:id="81874671">
      <w:bodyDiv w:val="1"/>
      <w:marLeft w:val="0"/>
      <w:marRight w:val="0"/>
      <w:marTop w:val="0"/>
      <w:marBottom w:val="0"/>
      <w:divBdr>
        <w:top w:val="none" w:sz="0" w:space="0" w:color="auto"/>
        <w:left w:val="none" w:sz="0" w:space="0" w:color="auto"/>
        <w:bottom w:val="none" w:sz="0" w:space="0" w:color="auto"/>
        <w:right w:val="none" w:sz="0" w:space="0" w:color="auto"/>
      </w:divBdr>
    </w:div>
    <w:div w:id="121852192">
      <w:bodyDiv w:val="1"/>
      <w:marLeft w:val="0"/>
      <w:marRight w:val="0"/>
      <w:marTop w:val="0"/>
      <w:marBottom w:val="0"/>
      <w:divBdr>
        <w:top w:val="none" w:sz="0" w:space="0" w:color="auto"/>
        <w:left w:val="none" w:sz="0" w:space="0" w:color="auto"/>
        <w:bottom w:val="none" w:sz="0" w:space="0" w:color="auto"/>
        <w:right w:val="none" w:sz="0" w:space="0" w:color="auto"/>
      </w:divBdr>
    </w:div>
    <w:div w:id="149686503">
      <w:bodyDiv w:val="1"/>
      <w:marLeft w:val="0"/>
      <w:marRight w:val="0"/>
      <w:marTop w:val="0"/>
      <w:marBottom w:val="0"/>
      <w:divBdr>
        <w:top w:val="none" w:sz="0" w:space="0" w:color="auto"/>
        <w:left w:val="none" w:sz="0" w:space="0" w:color="auto"/>
        <w:bottom w:val="none" w:sz="0" w:space="0" w:color="auto"/>
        <w:right w:val="none" w:sz="0" w:space="0" w:color="auto"/>
      </w:divBdr>
    </w:div>
    <w:div w:id="211812839">
      <w:bodyDiv w:val="1"/>
      <w:marLeft w:val="0"/>
      <w:marRight w:val="0"/>
      <w:marTop w:val="0"/>
      <w:marBottom w:val="0"/>
      <w:divBdr>
        <w:top w:val="none" w:sz="0" w:space="0" w:color="auto"/>
        <w:left w:val="none" w:sz="0" w:space="0" w:color="auto"/>
        <w:bottom w:val="none" w:sz="0" w:space="0" w:color="auto"/>
        <w:right w:val="none" w:sz="0" w:space="0" w:color="auto"/>
      </w:divBdr>
    </w:div>
    <w:div w:id="220560563">
      <w:bodyDiv w:val="1"/>
      <w:marLeft w:val="0"/>
      <w:marRight w:val="0"/>
      <w:marTop w:val="0"/>
      <w:marBottom w:val="0"/>
      <w:divBdr>
        <w:top w:val="none" w:sz="0" w:space="0" w:color="auto"/>
        <w:left w:val="none" w:sz="0" w:space="0" w:color="auto"/>
        <w:bottom w:val="none" w:sz="0" w:space="0" w:color="auto"/>
        <w:right w:val="none" w:sz="0" w:space="0" w:color="auto"/>
      </w:divBdr>
    </w:div>
    <w:div w:id="232813306">
      <w:bodyDiv w:val="1"/>
      <w:marLeft w:val="0"/>
      <w:marRight w:val="0"/>
      <w:marTop w:val="0"/>
      <w:marBottom w:val="0"/>
      <w:divBdr>
        <w:top w:val="none" w:sz="0" w:space="0" w:color="auto"/>
        <w:left w:val="none" w:sz="0" w:space="0" w:color="auto"/>
        <w:bottom w:val="none" w:sz="0" w:space="0" w:color="auto"/>
        <w:right w:val="none" w:sz="0" w:space="0" w:color="auto"/>
      </w:divBdr>
    </w:div>
    <w:div w:id="272369311">
      <w:bodyDiv w:val="1"/>
      <w:marLeft w:val="0"/>
      <w:marRight w:val="0"/>
      <w:marTop w:val="0"/>
      <w:marBottom w:val="0"/>
      <w:divBdr>
        <w:top w:val="none" w:sz="0" w:space="0" w:color="auto"/>
        <w:left w:val="none" w:sz="0" w:space="0" w:color="auto"/>
        <w:bottom w:val="none" w:sz="0" w:space="0" w:color="auto"/>
        <w:right w:val="none" w:sz="0" w:space="0" w:color="auto"/>
      </w:divBdr>
    </w:div>
    <w:div w:id="274484402">
      <w:bodyDiv w:val="1"/>
      <w:marLeft w:val="0"/>
      <w:marRight w:val="0"/>
      <w:marTop w:val="0"/>
      <w:marBottom w:val="0"/>
      <w:divBdr>
        <w:top w:val="none" w:sz="0" w:space="0" w:color="auto"/>
        <w:left w:val="none" w:sz="0" w:space="0" w:color="auto"/>
        <w:bottom w:val="none" w:sz="0" w:space="0" w:color="auto"/>
        <w:right w:val="none" w:sz="0" w:space="0" w:color="auto"/>
      </w:divBdr>
    </w:div>
    <w:div w:id="276720675">
      <w:bodyDiv w:val="1"/>
      <w:marLeft w:val="0"/>
      <w:marRight w:val="0"/>
      <w:marTop w:val="0"/>
      <w:marBottom w:val="0"/>
      <w:divBdr>
        <w:top w:val="none" w:sz="0" w:space="0" w:color="auto"/>
        <w:left w:val="none" w:sz="0" w:space="0" w:color="auto"/>
        <w:bottom w:val="none" w:sz="0" w:space="0" w:color="auto"/>
        <w:right w:val="none" w:sz="0" w:space="0" w:color="auto"/>
      </w:divBdr>
    </w:div>
    <w:div w:id="342781937">
      <w:bodyDiv w:val="1"/>
      <w:marLeft w:val="0"/>
      <w:marRight w:val="0"/>
      <w:marTop w:val="0"/>
      <w:marBottom w:val="0"/>
      <w:divBdr>
        <w:top w:val="none" w:sz="0" w:space="0" w:color="auto"/>
        <w:left w:val="none" w:sz="0" w:space="0" w:color="auto"/>
        <w:bottom w:val="none" w:sz="0" w:space="0" w:color="auto"/>
        <w:right w:val="none" w:sz="0" w:space="0" w:color="auto"/>
      </w:divBdr>
    </w:div>
    <w:div w:id="358896109">
      <w:bodyDiv w:val="1"/>
      <w:marLeft w:val="0"/>
      <w:marRight w:val="0"/>
      <w:marTop w:val="0"/>
      <w:marBottom w:val="0"/>
      <w:divBdr>
        <w:top w:val="none" w:sz="0" w:space="0" w:color="auto"/>
        <w:left w:val="none" w:sz="0" w:space="0" w:color="auto"/>
        <w:bottom w:val="none" w:sz="0" w:space="0" w:color="auto"/>
        <w:right w:val="none" w:sz="0" w:space="0" w:color="auto"/>
      </w:divBdr>
    </w:div>
    <w:div w:id="379860933">
      <w:bodyDiv w:val="1"/>
      <w:marLeft w:val="0"/>
      <w:marRight w:val="0"/>
      <w:marTop w:val="0"/>
      <w:marBottom w:val="0"/>
      <w:divBdr>
        <w:top w:val="none" w:sz="0" w:space="0" w:color="auto"/>
        <w:left w:val="none" w:sz="0" w:space="0" w:color="auto"/>
        <w:bottom w:val="none" w:sz="0" w:space="0" w:color="auto"/>
        <w:right w:val="none" w:sz="0" w:space="0" w:color="auto"/>
      </w:divBdr>
    </w:div>
    <w:div w:id="475950893">
      <w:bodyDiv w:val="1"/>
      <w:marLeft w:val="0"/>
      <w:marRight w:val="0"/>
      <w:marTop w:val="0"/>
      <w:marBottom w:val="0"/>
      <w:divBdr>
        <w:top w:val="none" w:sz="0" w:space="0" w:color="auto"/>
        <w:left w:val="none" w:sz="0" w:space="0" w:color="auto"/>
        <w:bottom w:val="none" w:sz="0" w:space="0" w:color="auto"/>
        <w:right w:val="none" w:sz="0" w:space="0" w:color="auto"/>
      </w:divBdr>
    </w:div>
    <w:div w:id="537158385">
      <w:bodyDiv w:val="1"/>
      <w:marLeft w:val="0"/>
      <w:marRight w:val="0"/>
      <w:marTop w:val="0"/>
      <w:marBottom w:val="0"/>
      <w:divBdr>
        <w:top w:val="none" w:sz="0" w:space="0" w:color="auto"/>
        <w:left w:val="none" w:sz="0" w:space="0" w:color="auto"/>
        <w:bottom w:val="none" w:sz="0" w:space="0" w:color="auto"/>
        <w:right w:val="none" w:sz="0" w:space="0" w:color="auto"/>
      </w:divBdr>
      <w:divsChild>
        <w:div w:id="146240794">
          <w:marLeft w:val="0"/>
          <w:marRight w:val="0"/>
          <w:marTop w:val="0"/>
          <w:marBottom w:val="0"/>
          <w:divBdr>
            <w:top w:val="none" w:sz="0" w:space="0" w:color="auto"/>
            <w:left w:val="none" w:sz="0" w:space="0" w:color="auto"/>
            <w:bottom w:val="none" w:sz="0" w:space="0" w:color="auto"/>
            <w:right w:val="none" w:sz="0" w:space="0" w:color="auto"/>
          </w:divBdr>
        </w:div>
      </w:divsChild>
    </w:div>
    <w:div w:id="542711011">
      <w:bodyDiv w:val="1"/>
      <w:marLeft w:val="0"/>
      <w:marRight w:val="0"/>
      <w:marTop w:val="0"/>
      <w:marBottom w:val="0"/>
      <w:divBdr>
        <w:top w:val="none" w:sz="0" w:space="0" w:color="auto"/>
        <w:left w:val="none" w:sz="0" w:space="0" w:color="auto"/>
        <w:bottom w:val="none" w:sz="0" w:space="0" w:color="auto"/>
        <w:right w:val="none" w:sz="0" w:space="0" w:color="auto"/>
      </w:divBdr>
    </w:div>
    <w:div w:id="542788955">
      <w:bodyDiv w:val="1"/>
      <w:marLeft w:val="0"/>
      <w:marRight w:val="0"/>
      <w:marTop w:val="0"/>
      <w:marBottom w:val="0"/>
      <w:divBdr>
        <w:top w:val="none" w:sz="0" w:space="0" w:color="auto"/>
        <w:left w:val="none" w:sz="0" w:space="0" w:color="auto"/>
        <w:bottom w:val="none" w:sz="0" w:space="0" w:color="auto"/>
        <w:right w:val="none" w:sz="0" w:space="0" w:color="auto"/>
      </w:divBdr>
    </w:div>
    <w:div w:id="544103434">
      <w:bodyDiv w:val="1"/>
      <w:marLeft w:val="0"/>
      <w:marRight w:val="0"/>
      <w:marTop w:val="0"/>
      <w:marBottom w:val="0"/>
      <w:divBdr>
        <w:top w:val="none" w:sz="0" w:space="0" w:color="auto"/>
        <w:left w:val="none" w:sz="0" w:space="0" w:color="auto"/>
        <w:bottom w:val="none" w:sz="0" w:space="0" w:color="auto"/>
        <w:right w:val="none" w:sz="0" w:space="0" w:color="auto"/>
      </w:divBdr>
    </w:div>
    <w:div w:id="592279809">
      <w:bodyDiv w:val="1"/>
      <w:marLeft w:val="0"/>
      <w:marRight w:val="0"/>
      <w:marTop w:val="0"/>
      <w:marBottom w:val="0"/>
      <w:divBdr>
        <w:top w:val="none" w:sz="0" w:space="0" w:color="auto"/>
        <w:left w:val="none" w:sz="0" w:space="0" w:color="auto"/>
        <w:bottom w:val="none" w:sz="0" w:space="0" w:color="auto"/>
        <w:right w:val="none" w:sz="0" w:space="0" w:color="auto"/>
      </w:divBdr>
    </w:div>
    <w:div w:id="652106428">
      <w:bodyDiv w:val="1"/>
      <w:marLeft w:val="0"/>
      <w:marRight w:val="0"/>
      <w:marTop w:val="0"/>
      <w:marBottom w:val="0"/>
      <w:divBdr>
        <w:top w:val="none" w:sz="0" w:space="0" w:color="auto"/>
        <w:left w:val="none" w:sz="0" w:space="0" w:color="auto"/>
        <w:bottom w:val="none" w:sz="0" w:space="0" w:color="auto"/>
        <w:right w:val="none" w:sz="0" w:space="0" w:color="auto"/>
      </w:divBdr>
    </w:div>
    <w:div w:id="658659831">
      <w:bodyDiv w:val="1"/>
      <w:marLeft w:val="0"/>
      <w:marRight w:val="0"/>
      <w:marTop w:val="0"/>
      <w:marBottom w:val="0"/>
      <w:divBdr>
        <w:top w:val="none" w:sz="0" w:space="0" w:color="auto"/>
        <w:left w:val="none" w:sz="0" w:space="0" w:color="auto"/>
        <w:bottom w:val="none" w:sz="0" w:space="0" w:color="auto"/>
        <w:right w:val="none" w:sz="0" w:space="0" w:color="auto"/>
      </w:divBdr>
    </w:div>
    <w:div w:id="660813858">
      <w:bodyDiv w:val="1"/>
      <w:marLeft w:val="0"/>
      <w:marRight w:val="0"/>
      <w:marTop w:val="0"/>
      <w:marBottom w:val="0"/>
      <w:divBdr>
        <w:top w:val="none" w:sz="0" w:space="0" w:color="auto"/>
        <w:left w:val="none" w:sz="0" w:space="0" w:color="auto"/>
        <w:bottom w:val="none" w:sz="0" w:space="0" w:color="auto"/>
        <w:right w:val="none" w:sz="0" w:space="0" w:color="auto"/>
      </w:divBdr>
    </w:div>
    <w:div w:id="664432318">
      <w:bodyDiv w:val="1"/>
      <w:marLeft w:val="0"/>
      <w:marRight w:val="0"/>
      <w:marTop w:val="0"/>
      <w:marBottom w:val="0"/>
      <w:divBdr>
        <w:top w:val="none" w:sz="0" w:space="0" w:color="auto"/>
        <w:left w:val="none" w:sz="0" w:space="0" w:color="auto"/>
        <w:bottom w:val="none" w:sz="0" w:space="0" w:color="auto"/>
        <w:right w:val="none" w:sz="0" w:space="0" w:color="auto"/>
      </w:divBdr>
    </w:div>
    <w:div w:id="687368573">
      <w:bodyDiv w:val="1"/>
      <w:marLeft w:val="0"/>
      <w:marRight w:val="0"/>
      <w:marTop w:val="0"/>
      <w:marBottom w:val="0"/>
      <w:divBdr>
        <w:top w:val="none" w:sz="0" w:space="0" w:color="auto"/>
        <w:left w:val="none" w:sz="0" w:space="0" w:color="auto"/>
        <w:bottom w:val="none" w:sz="0" w:space="0" w:color="auto"/>
        <w:right w:val="none" w:sz="0" w:space="0" w:color="auto"/>
      </w:divBdr>
      <w:divsChild>
        <w:div w:id="1859003685">
          <w:marLeft w:val="0"/>
          <w:marRight w:val="0"/>
          <w:marTop w:val="0"/>
          <w:marBottom w:val="0"/>
          <w:divBdr>
            <w:top w:val="none" w:sz="0" w:space="0" w:color="auto"/>
            <w:left w:val="none" w:sz="0" w:space="0" w:color="auto"/>
            <w:bottom w:val="none" w:sz="0" w:space="0" w:color="auto"/>
            <w:right w:val="none" w:sz="0" w:space="0" w:color="auto"/>
          </w:divBdr>
        </w:div>
      </w:divsChild>
    </w:div>
    <w:div w:id="710375300">
      <w:bodyDiv w:val="1"/>
      <w:marLeft w:val="0"/>
      <w:marRight w:val="0"/>
      <w:marTop w:val="0"/>
      <w:marBottom w:val="0"/>
      <w:divBdr>
        <w:top w:val="none" w:sz="0" w:space="0" w:color="auto"/>
        <w:left w:val="none" w:sz="0" w:space="0" w:color="auto"/>
        <w:bottom w:val="none" w:sz="0" w:space="0" w:color="auto"/>
        <w:right w:val="none" w:sz="0" w:space="0" w:color="auto"/>
      </w:divBdr>
    </w:div>
    <w:div w:id="718363599">
      <w:bodyDiv w:val="1"/>
      <w:marLeft w:val="0"/>
      <w:marRight w:val="0"/>
      <w:marTop w:val="0"/>
      <w:marBottom w:val="0"/>
      <w:divBdr>
        <w:top w:val="none" w:sz="0" w:space="0" w:color="auto"/>
        <w:left w:val="none" w:sz="0" w:space="0" w:color="auto"/>
        <w:bottom w:val="none" w:sz="0" w:space="0" w:color="auto"/>
        <w:right w:val="none" w:sz="0" w:space="0" w:color="auto"/>
      </w:divBdr>
    </w:div>
    <w:div w:id="728847441">
      <w:bodyDiv w:val="1"/>
      <w:marLeft w:val="0"/>
      <w:marRight w:val="0"/>
      <w:marTop w:val="0"/>
      <w:marBottom w:val="0"/>
      <w:divBdr>
        <w:top w:val="none" w:sz="0" w:space="0" w:color="auto"/>
        <w:left w:val="none" w:sz="0" w:space="0" w:color="auto"/>
        <w:bottom w:val="none" w:sz="0" w:space="0" w:color="auto"/>
        <w:right w:val="none" w:sz="0" w:space="0" w:color="auto"/>
      </w:divBdr>
    </w:div>
    <w:div w:id="745036163">
      <w:bodyDiv w:val="1"/>
      <w:marLeft w:val="0"/>
      <w:marRight w:val="0"/>
      <w:marTop w:val="0"/>
      <w:marBottom w:val="0"/>
      <w:divBdr>
        <w:top w:val="none" w:sz="0" w:space="0" w:color="auto"/>
        <w:left w:val="none" w:sz="0" w:space="0" w:color="auto"/>
        <w:bottom w:val="none" w:sz="0" w:space="0" w:color="auto"/>
        <w:right w:val="none" w:sz="0" w:space="0" w:color="auto"/>
      </w:divBdr>
    </w:div>
    <w:div w:id="754319945">
      <w:bodyDiv w:val="1"/>
      <w:marLeft w:val="0"/>
      <w:marRight w:val="0"/>
      <w:marTop w:val="0"/>
      <w:marBottom w:val="0"/>
      <w:divBdr>
        <w:top w:val="none" w:sz="0" w:space="0" w:color="auto"/>
        <w:left w:val="none" w:sz="0" w:space="0" w:color="auto"/>
        <w:bottom w:val="none" w:sz="0" w:space="0" w:color="auto"/>
        <w:right w:val="none" w:sz="0" w:space="0" w:color="auto"/>
      </w:divBdr>
    </w:div>
    <w:div w:id="801266913">
      <w:bodyDiv w:val="1"/>
      <w:marLeft w:val="0"/>
      <w:marRight w:val="0"/>
      <w:marTop w:val="0"/>
      <w:marBottom w:val="0"/>
      <w:divBdr>
        <w:top w:val="none" w:sz="0" w:space="0" w:color="auto"/>
        <w:left w:val="none" w:sz="0" w:space="0" w:color="auto"/>
        <w:bottom w:val="none" w:sz="0" w:space="0" w:color="auto"/>
        <w:right w:val="none" w:sz="0" w:space="0" w:color="auto"/>
      </w:divBdr>
    </w:div>
    <w:div w:id="802582496">
      <w:bodyDiv w:val="1"/>
      <w:marLeft w:val="0"/>
      <w:marRight w:val="0"/>
      <w:marTop w:val="0"/>
      <w:marBottom w:val="0"/>
      <w:divBdr>
        <w:top w:val="none" w:sz="0" w:space="0" w:color="auto"/>
        <w:left w:val="none" w:sz="0" w:space="0" w:color="auto"/>
        <w:bottom w:val="none" w:sz="0" w:space="0" w:color="auto"/>
        <w:right w:val="none" w:sz="0" w:space="0" w:color="auto"/>
      </w:divBdr>
    </w:div>
    <w:div w:id="816653558">
      <w:bodyDiv w:val="1"/>
      <w:marLeft w:val="0"/>
      <w:marRight w:val="0"/>
      <w:marTop w:val="0"/>
      <w:marBottom w:val="0"/>
      <w:divBdr>
        <w:top w:val="none" w:sz="0" w:space="0" w:color="auto"/>
        <w:left w:val="none" w:sz="0" w:space="0" w:color="auto"/>
        <w:bottom w:val="none" w:sz="0" w:space="0" w:color="auto"/>
        <w:right w:val="none" w:sz="0" w:space="0" w:color="auto"/>
      </w:divBdr>
    </w:div>
    <w:div w:id="822433195">
      <w:bodyDiv w:val="1"/>
      <w:marLeft w:val="0"/>
      <w:marRight w:val="0"/>
      <w:marTop w:val="0"/>
      <w:marBottom w:val="0"/>
      <w:divBdr>
        <w:top w:val="none" w:sz="0" w:space="0" w:color="auto"/>
        <w:left w:val="none" w:sz="0" w:space="0" w:color="auto"/>
        <w:bottom w:val="none" w:sz="0" w:space="0" w:color="auto"/>
        <w:right w:val="none" w:sz="0" w:space="0" w:color="auto"/>
      </w:divBdr>
    </w:div>
    <w:div w:id="836962298">
      <w:bodyDiv w:val="1"/>
      <w:marLeft w:val="0"/>
      <w:marRight w:val="0"/>
      <w:marTop w:val="0"/>
      <w:marBottom w:val="0"/>
      <w:divBdr>
        <w:top w:val="none" w:sz="0" w:space="0" w:color="auto"/>
        <w:left w:val="none" w:sz="0" w:space="0" w:color="auto"/>
        <w:bottom w:val="none" w:sz="0" w:space="0" w:color="auto"/>
        <w:right w:val="none" w:sz="0" w:space="0" w:color="auto"/>
      </w:divBdr>
    </w:div>
    <w:div w:id="856039765">
      <w:bodyDiv w:val="1"/>
      <w:marLeft w:val="0"/>
      <w:marRight w:val="0"/>
      <w:marTop w:val="0"/>
      <w:marBottom w:val="0"/>
      <w:divBdr>
        <w:top w:val="none" w:sz="0" w:space="0" w:color="auto"/>
        <w:left w:val="none" w:sz="0" w:space="0" w:color="auto"/>
        <w:bottom w:val="none" w:sz="0" w:space="0" w:color="auto"/>
        <w:right w:val="none" w:sz="0" w:space="0" w:color="auto"/>
      </w:divBdr>
    </w:div>
    <w:div w:id="857307812">
      <w:bodyDiv w:val="1"/>
      <w:marLeft w:val="0"/>
      <w:marRight w:val="0"/>
      <w:marTop w:val="0"/>
      <w:marBottom w:val="0"/>
      <w:divBdr>
        <w:top w:val="none" w:sz="0" w:space="0" w:color="auto"/>
        <w:left w:val="none" w:sz="0" w:space="0" w:color="auto"/>
        <w:bottom w:val="none" w:sz="0" w:space="0" w:color="auto"/>
        <w:right w:val="none" w:sz="0" w:space="0" w:color="auto"/>
      </w:divBdr>
    </w:div>
    <w:div w:id="877008206">
      <w:bodyDiv w:val="1"/>
      <w:marLeft w:val="0"/>
      <w:marRight w:val="0"/>
      <w:marTop w:val="0"/>
      <w:marBottom w:val="0"/>
      <w:divBdr>
        <w:top w:val="none" w:sz="0" w:space="0" w:color="auto"/>
        <w:left w:val="none" w:sz="0" w:space="0" w:color="auto"/>
        <w:bottom w:val="none" w:sz="0" w:space="0" w:color="auto"/>
        <w:right w:val="none" w:sz="0" w:space="0" w:color="auto"/>
      </w:divBdr>
    </w:div>
    <w:div w:id="891308820">
      <w:bodyDiv w:val="1"/>
      <w:marLeft w:val="0"/>
      <w:marRight w:val="0"/>
      <w:marTop w:val="0"/>
      <w:marBottom w:val="0"/>
      <w:divBdr>
        <w:top w:val="none" w:sz="0" w:space="0" w:color="auto"/>
        <w:left w:val="none" w:sz="0" w:space="0" w:color="auto"/>
        <w:bottom w:val="none" w:sz="0" w:space="0" w:color="auto"/>
        <w:right w:val="none" w:sz="0" w:space="0" w:color="auto"/>
      </w:divBdr>
    </w:div>
    <w:div w:id="910115163">
      <w:bodyDiv w:val="1"/>
      <w:marLeft w:val="0"/>
      <w:marRight w:val="0"/>
      <w:marTop w:val="0"/>
      <w:marBottom w:val="0"/>
      <w:divBdr>
        <w:top w:val="none" w:sz="0" w:space="0" w:color="auto"/>
        <w:left w:val="none" w:sz="0" w:space="0" w:color="auto"/>
        <w:bottom w:val="none" w:sz="0" w:space="0" w:color="auto"/>
        <w:right w:val="none" w:sz="0" w:space="0" w:color="auto"/>
      </w:divBdr>
    </w:div>
    <w:div w:id="929046388">
      <w:bodyDiv w:val="1"/>
      <w:marLeft w:val="0"/>
      <w:marRight w:val="0"/>
      <w:marTop w:val="0"/>
      <w:marBottom w:val="0"/>
      <w:divBdr>
        <w:top w:val="none" w:sz="0" w:space="0" w:color="auto"/>
        <w:left w:val="none" w:sz="0" w:space="0" w:color="auto"/>
        <w:bottom w:val="none" w:sz="0" w:space="0" w:color="auto"/>
        <w:right w:val="none" w:sz="0" w:space="0" w:color="auto"/>
      </w:divBdr>
    </w:div>
    <w:div w:id="940643042">
      <w:bodyDiv w:val="1"/>
      <w:marLeft w:val="0"/>
      <w:marRight w:val="0"/>
      <w:marTop w:val="0"/>
      <w:marBottom w:val="0"/>
      <w:divBdr>
        <w:top w:val="none" w:sz="0" w:space="0" w:color="auto"/>
        <w:left w:val="none" w:sz="0" w:space="0" w:color="auto"/>
        <w:bottom w:val="none" w:sz="0" w:space="0" w:color="auto"/>
        <w:right w:val="none" w:sz="0" w:space="0" w:color="auto"/>
      </w:divBdr>
    </w:div>
    <w:div w:id="944311846">
      <w:bodyDiv w:val="1"/>
      <w:marLeft w:val="0"/>
      <w:marRight w:val="0"/>
      <w:marTop w:val="0"/>
      <w:marBottom w:val="0"/>
      <w:divBdr>
        <w:top w:val="none" w:sz="0" w:space="0" w:color="auto"/>
        <w:left w:val="none" w:sz="0" w:space="0" w:color="auto"/>
        <w:bottom w:val="none" w:sz="0" w:space="0" w:color="auto"/>
        <w:right w:val="none" w:sz="0" w:space="0" w:color="auto"/>
      </w:divBdr>
    </w:div>
    <w:div w:id="953362605">
      <w:bodyDiv w:val="1"/>
      <w:marLeft w:val="0"/>
      <w:marRight w:val="0"/>
      <w:marTop w:val="0"/>
      <w:marBottom w:val="0"/>
      <w:divBdr>
        <w:top w:val="none" w:sz="0" w:space="0" w:color="auto"/>
        <w:left w:val="none" w:sz="0" w:space="0" w:color="auto"/>
        <w:bottom w:val="none" w:sz="0" w:space="0" w:color="auto"/>
        <w:right w:val="none" w:sz="0" w:space="0" w:color="auto"/>
      </w:divBdr>
    </w:div>
    <w:div w:id="988436564">
      <w:bodyDiv w:val="1"/>
      <w:marLeft w:val="0"/>
      <w:marRight w:val="0"/>
      <w:marTop w:val="0"/>
      <w:marBottom w:val="0"/>
      <w:divBdr>
        <w:top w:val="none" w:sz="0" w:space="0" w:color="auto"/>
        <w:left w:val="none" w:sz="0" w:space="0" w:color="auto"/>
        <w:bottom w:val="none" w:sz="0" w:space="0" w:color="auto"/>
        <w:right w:val="none" w:sz="0" w:space="0" w:color="auto"/>
      </w:divBdr>
    </w:div>
    <w:div w:id="1036662677">
      <w:bodyDiv w:val="1"/>
      <w:marLeft w:val="0"/>
      <w:marRight w:val="0"/>
      <w:marTop w:val="0"/>
      <w:marBottom w:val="0"/>
      <w:divBdr>
        <w:top w:val="none" w:sz="0" w:space="0" w:color="auto"/>
        <w:left w:val="none" w:sz="0" w:space="0" w:color="auto"/>
        <w:bottom w:val="none" w:sz="0" w:space="0" w:color="auto"/>
        <w:right w:val="none" w:sz="0" w:space="0" w:color="auto"/>
      </w:divBdr>
    </w:div>
    <w:div w:id="1041708430">
      <w:bodyDiv w:val="1"/>
      <w:marLeft w:val="0"/>
      <w:marRight w:val="0"/>
      <w:marTop w:val="0"/>
      <w:marBottom w:val="0"/>
      <w:divBdr>
        <w:top w:val="none" w:sz="0" w:space="0" w:color="auto"/>
        <w:left w:val="none" w:sz="0" w:space="0" w:color="auto"/>
        <w:bottom w:val="none" w:sz="0" w:space="0" w:color="auto"/>
        <w:right w:val="none" w:sz="0" w:space="0" w:color="auto"/>
      </w:divBdr>
    </w:div>
    <w:div w:id="1049110358">
      <w:bodyDiv w:val="1"/>
      <w:marLeft w:val="0"/>
      <w:marRight w:val="0"/>
      <w:marTop w:val="0"/>
      <w:marBottom w:val="0"/>
      <w:divBdr>
        <w:top w:val="none" w:sz="0" w:space="0" w:color="auto"/>
        <w:left w:val="none" w:sz="0" w:space="0" w:color="auto"/>
        <w:bottom w:val="none" w:sz="0" w:space="0" w:color="auto"/>
        <w:right w:val="none" w:sz="0" w:space="0" w:color="auto"/>
      </w:divBdr>
      <w:divsChild>
        <w:div w:id="1956011652">
          <w:marLeft w:val="0"/>
          <w:marRight w:val="0"/>
          <w:marTop w:val="0"/>
          <w:marBottom w:val="0"/>
          <w:divBdr>
            <w:top w:val="none" w:sz="0" w:space="0" w:color="auto"/>
            <w:left w:val="none" w:sz="0" w:space="0" w:color="auto"/>
            <w:bottom w:val="none" w:sz="0" w:space="0" w:color="auto"/>
            <w:right w:val="none" w:sz="0" w:space="0" w:color="auto"/>
          </w:divBdr>
        </w:div>
      </w:divsChild>
    </w:div>
    <w:div w:id="1124732356">
      <w:bodyDiv w:val="1"/>
      <w:marLeft w:val="0"/>
      <w:marRight w:val="0"/>
      <w:marTop w:val="0"/>
      <w:marBottom w:val="0"/>
      <w:divBdr>
        <w:top w:val="none" w:sz="0" w:space="0" w:color="auto"/>
        <w:left w:val="none" w:sz="0" w:space="0" w:color="auto"/>
        <w:bottom w:val="none" w:sz="0" w:space="0" w:color="auto"/>
        <w:right w:val="none" w:sz="0" w:space="0" w:color="auto"/>
      </w:divBdr>
    </w:div>
    <w:div w:id="1132821280">
      <w:bodyDiv w:val="1"/>
      <w:marLeft w:val="0"/>
      <w:marRight w:val="0"/>
      <w:marTop w:val="0"/>
      <w:marBottom w:val="0"/>
      <w:divBdr>
        <w:top w:val="none" w:sz="0" w:space="0" w:color="auto"/>
        <w:left w:val="none" w:sz="0" w:space="0" w:color="auto"/>
        <w:bottom w:val="none" w:sz="0" w:space="0" w:color="auto"/>
        <w:right w:val="none" w:sz="0" w:space="0" w:color="auto"/>
      </w:divBdr>
    </w:div>
    <w:div w:id="1144349097">
      <w:bodyDiv w:val="1"/>
      <w:marLeft w:val="0"/>
      <w:marRight w:val="0"/>
      <w:marTop w:val="0"/>
      <w:marBottom w:val="0"/>
      <w:divBdr>
        <w:top w:val="none" w:sz="0" w:space="0" w:color="auto"/>
        <w:left w:val="none" w:sz="0" w:space="0" w:color="auto"/>
        <w:bottom w:val="none" w:sz="0" w:space="0" w:color="auto"/>
        <w:right w:val="none" w:sz="0" w:space="0" w:color="auto"/>
      </w:divBdr>
      <w:divsChild>
        <w:div w:id="1201045061">
          <w:marLeft w:val="0"/>
          <w:marRight w:val="0"/>
          <w:marTop w:val="0"/>
          <w:marBottom w:val="0"/>
          <w:divBdr>
            <w:top w:val="none" w:sz="0" w:space="0" w:color="auto"/>
            <w:left w:val="none" w:sz="0" w:space="0" w:color="auto"/>
            <w:bottom w:val="none" w:sz="0" w:space="0" w:color="auto"/>
            <w:right w:val="none" w:sz="0" w:space="0" w:color="auto"/>
          </w:divBdr>
          <w:divsChild>
            <w:div w:id="1944722823">
              <w:marLeft w:val="0"/>
              <w:marRight w:val="0"/>
              <w:marTop w:val="0"/>
              <w:marBottom w:val="0"/>
              <w:divBdr>
                <w:top w:val="none" w:sz="0" w:space="0" w:color="auto"/>
                <w:left w:val="none" w:sz="0" w:space="0" w:color="auto"/>
                <w:bottom w:val="none" w:sz="0" w:space="0" w:color="auto"/>
                <w:right w:val="none" w:sz="0" w:space="0" w:color="auto"/>
              </w:divBdr>
              <w:divsChild>
                <w:div w:id="1864316094">
                  <w:marLeft w:val="0"/>
                  <w:marRight w:val="0"/>
                  <w:marTop w:val="0"/>
                  <w:marBottom w:val="0"/>
                  <w:divBdr>
                    <w:top w:val="none" w:sz="0" w:space="0" w:color="auto"/>
                    <w:left w:val="none" w:sz="0" w:space="0" w:color="auto"/>
                    <w:bottom w:val="none" w:sz="0" w:space="0" w:color="auto"/>
                    <w:right w:val="none" w:sz="0" w:space="0" w:color="auto"/>
                  </w:divBdr>
                  <w:divsChild>
                    <w:div w:id="1347630350">
                      <w:marLeft w:val="0"/>
                      <w:marRight w:val="0"/>
                      <w:marTop w:val="0"/>
                      <w:marBottom w:val="0"/>
                      <w:divBdr>
                        <w:top w:val="none" w:sz="0" w:space="0" w:color="auto"/>
                        <w:left w:val="none" w:sz="0" w:space="0" w:color="auto"/>
                        <w:bottom w:val="none" w:sz="0" w:space="0" w:color="auto"/>
                        <w:right w:val="none" w:sz="0" w:space="0" w:color="auto"/>
                      </w:divBdr>
                      <w:divsChild>
                        <w:div w:id="727462581">
                          <w:marLeft w:val="0"/>
                          <w:marRight w:val="0"/>
                          <w:marTop w:val="0"/>
                          <w:marBottom w:val="0"/>
                          <w:divBdr>
                            <w:top w:val="none" w:sz="0" w:space="0" w:color="auto"/>
                            <w:left w:val="none" w:sz="0" w:space="0" w:color="auto"/>
                            <w:bottom w:val="none" w:sz="0" w:space="0" w:color="auto"/>
                            <w:right w:val="none" w:sz="0" w:space="0" w:color="auto"/>
                          </w:divBdr>
                          <w:divsChild>
                            <w:div w:id="16026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9316">
      <w:bodyDiv w:val="1"/>
      <w:marLeft w:val="0"/>
      <w:marRight w:val="0"/>
      <w:marTop w:val="0"/>
      <w:marBottom w:val="0"/>
      <w:divBdr>
        <w:top w:val="none" w:sz="0" w:space="0" w:color="auto"/>
        <w:left w:val="none" w:sz="0" w:space="0" w:color="auto"/>
        <w:bottom w:val="none" w:sz="0" w:space="0" w:color="auto"/>
        <w:right w:val="none" w:sz="0" w:space="0" w:color="auto"/>
      </w:divBdr>
      <w:divsChild>
        <w:div w:id="2062290657">
          <w:marLeft w:val="0"/>
          <w:marRight w:val="0"/>
          <w:marTop w:val="0"/>
          <w:marBottom w:val="0"/>
          <w:divBdr>
            <w:top w:val="none" w:sz="0" w:space="0" w:color="auto"/>
            <w:left w:val="none" w:sz="0" w:space="0" w:color="auto"/>
            <w:bottom w:val="none" w:sz="0" w:space="0" w:color="auto"/>
            <w:right w:val="none" w:sz="0" w:space="0" w:color="auto"/>
          </w:divBdr>
        </w:div>
      </w:divsChild>
    </w:div>
    <w:div w:id="1174951850">
      <w:bodyDiv w:val="1"/>
      <w:marLeft w:val="0"/>
      <w:marRight w:val="0"/>
      <w:marTop w:val="0"/>
      <w:marBottom w:val="0"/>
      <w:divBdr>
        <w:top w:val="none" w:sz="0" w:space="0" w:color="auto"/>
        <w:left w:val="none" w:sz="0" w:space="0" w:color="auto"/>
        <w:bottom w:val="none" w:sz="0" w:space="0" w:color="auto"/>
        <w:right w:val="none" w:sz="0" w:space="0" w:color="auto"/>
      </w:divBdr>
    </w:div>
    <w:div w:id="1177229434">
      <w:bodyDiv w:val="1"/>
      <w:marLeft w:val="0"/>
      <w:marRight w:val="0"/>
      <w:marTop w:val="0"/>
      <w:marBottom w:val="0"/>
      <w:divBdr>
        <w:top w:val="none" w:sz="0" w:space="0" w:color="auto"/>
        <w:left w:val="none" w:sz="0" w:space="0" w:color="auto"/>
        <w:bottom w:val="none" w:sz="0" w:space="0" w:color="auto"/>
        <w:right w:val="none" w:sz="0" w:space="0" w:color="auto"/>
      </w:divBdr>
    </w:div>
    <w:div w:id="1186598485">
      <w:bodyDiv w:val="1"/>
      <w:marLeft w:val="0"/>
      <w:marRight w:val="0"/>
      <w:marTop w:val="0"/>
      <w:marBottom w:val="0"/>
      <w:divBdr>
        <w:top w:val="none" w:sz="0" w:space="0" w:color="auto"/>
        <w:left w:val="none" w:sz="0" w:space="0" w:color="auto"/>
        <w:bottom w:val="none" w:sz="0" w:space="0" w:color="auto"/>
        <w:right w:val="none" w:sz="0" w:space="0" w:color="auto"/>
      </w:divBdr>
      <w:divsChild>
        <w:div w:id="782459082">
          <w:marLeft w:val="0"/>
          <w:marRight w:val="0"/>
          <w:marTop w:val="0"/>
          <w:marBottom w:val="0"/>
          <w:divBdr>
            <w:top w:val="none" w:sz="0" w:space="0" w:color="auto"/>
            <w:left w:val="none" w:sz="0" w:space="0" w:color="auto"/>
            <w:bottom w:val="none" w:sz="0" w:space="0" w:color="auto"/>
            <w:right w:val="none" w:sz="0" w:space="0" w:color="auto"/>
          </w:divBdr>
          <w:divsChild>
            <w:div w:id="712001035">
              <w:marLeft w:val="0"/>
              <w:marRight w:val="0"/>
              <w:marTop w:val="0"/>
              <w:marBottom w:val="0"/>
              <w:divBdr>
                <w:top w:val="none" w:sz="0" w:space="0" w:color="auto"/>
                <w:left w:val="none" w:sz="0" w:space="0" w:color="auto"/>
                <w:bottom w:val="none" w:sz="0" w:space="0" w:color="auto"/>
                <w:right w:val="none" w:sz="0" w:space="0" w:color="auto"/>
              </w:divBdr>
              <w:divsChild>
                <w:div w:id="1738631200">
                  <w:marLeft w:val="0"/>
                  <w:marRight w:val="0"/>
                  <w:marTop w:val="0"/>
                  <w:marBottom w:val="0"/>
                  <w:divBdr>
                    <w:top w:val="none" w:sz="0" w:space="0" w:color="auto"/>
                    <w:left w:val="none" w:sz="0" w:space="0" w:color="auto"/>
                    <w:bottom w:val="none" w:sz="0" w:space="0" w:color="auto"/>
                    <w:right w:val="none" w:sz="0" w:space="0" w:color="auto"/>
                  </w:divBdr>
                  <w:divsChild>
                    <w:div w:id="411200345">
                      <w:marLeft w:val="0"/>
                      <w:marRight w:val="0"/>
                      <w:marTop w:val="0"/>
                      <w:marBottom w:val="0"/>
                      <w:divBdr>
                        <w:top w:val="none" w:sz="0" w:space="0" w:color="auto"/>
                        <w:left w:val="none" w:sz="0" w:space="0" w:color="auto"/>
                        <w:bottom w:val="none" w:sz="0" w:space="0" w:color="auto"/>
                        <w:right w:val="none" w:sz="0" w:space="0" w:color="auto"/>
                      </w:divBdr>
                      <w:divsChild>
                        <w:div w:id="1493987103">
                          <w:marLeft w:val="0"/>
                          <w:marRight w:val="0"/>
                          <w:marTop w:val="0"/>
                          <w:marBottom w:val="0"/>
                          <w:divBdr>
                            <w:top w:val="none" w:sz="0" w:space="0" w:color="auto"/>
                            <w:left w:val="none" w:sz="0" w:space="0" w:color="auto"/>
                            <w:bottom w:val="none" w:sz="0" w:space="0" w:color="auto"/>
                            <w:right w:val="none" w:sz="0" w:space="0" w:color="auto"/>
                          </w:divBdr>
                          <w:divsChild>
                            <w:div w:id="109085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3112691">
      <w:bodyDiv w:val="1"/>
      <w:marLeft w:val="0"/>
      <w:marRight w:val="0"/>
      <w:marTop w:val="0"/>
      <w:marBottom w:val="0"/>
      <w:divBdr>
        <w:top w:val="none" w:sz="0" w:space="0" w:color="auto"/>
        <w:left w:val="none" w:sz="0" w:space="0" w:color="auto"/>
        <w:bottom w:val="none" w:sz="0" w:space="0" w:color="auto"/>
        <w:right w:val="none" w:sz="0" w:space="0" w:color="auto"/>
      </w:divBdr>
    </w:div>
    <w:div w:id="1193612608">
      <w:bodyDiv w:val="1"/>
      <w:marLeft w:val="0"/>
      <w:marRight w:val="0"/>
      <w:marTop w:val="0"/>
      <w:marBottom w:val="0"/>
      <w:divBdr>
        <w:top w:val="none" w:sz="0" w:space="0" w:color="auto"/>
        <w:left w:val="none" w:sz="0" w:space="0" w:color="auto"/>
        <w:bottom w:val="none" w:sz="0" w:space="0" w:color="auto"/>
        <w:right w:val="none" w:sz="0" w:space="0" w:color="auto"/>
      </w:divBdr>
    </w:div>
    <w:div w:id="1196885948">
      <w:bodyDiv w:val="1"/>
      <w:marLeft w:val="0"/>
      <w:marRight w:val="0"/>
      <w:marTop w:val="0"/>
      <w:marBottom w:val="0"/>
      <w:divBdr>
        <w:top w:val="none" w:sz="0" w:space="0" w:color="auto"/>
        <w:left w:val="none" w:sz="0" w:space="0" w:color="auto"/>
        <w:bottom w:val="none" w:sz="0" w:space="0" w:color="auto"/>
        <w:right w:val="none" w:sz="0" w:space="0" w:color="auto"/>
      </w:divBdr>
    </w:div>
    <w:div w:id="1239056246">
      <w:bodyDiv w:val="1"/>
      <w:marLeft w:val="0"/>
      <w:marRight w:val="0"/>
      <w:marTop w:val="0"/>
      <w:marBottom w:val="0"/>
      <w:divBdr>
        <w:top w:val="none" w:sz="0" w:space="0" w:color="auto"/>
        <w:left w:val="none" w:sz="0" w:space="0" w:color="auto"/>
        <w:bottom w:val="none" w:sz="0" w:space="0" w:color="auto"/>
        <w:right w:val="none" w:sz="0" w:space="0" w:color="auto"/>
      </w:divBdr>
    </w:div>
    <w:div w:id="1259287405">
      <w:bodyDiv w:val="1"/>
      <w:marLeft w:val="0"/>
      <w:marRight w:val="0"/>
      <w:marTop w:val="0"/>
      <w:marBottom w:val="0"/>
      <w:divBdr>
        <w:top w:val="none" w:sz="0" w:space="0" w:color="auto"/>
        <w:left w:val="none" w:sz="0" w:space="0" w:color="auto"/>
        <w:bottom w:val="none" w:sz="0" w:space="0" w:color="auto"/>
        <w:right w:val="none" w:sz="0" w:space="0" w:color="auto"/>
      </w:divBdr>
    </w:div>
    <w:div w:id="1272978977">
      <w:bodyDiv w:val="1"/>
      <w:marLeft w:val="0"/>
      <w:marRight w:val="0"/>
      <w:marTop w:val="0"/>
      <w:marBottom w:val="0"/>
      <w:divBdr>
        <w:top w:val="none" w:sz="0" w:space="0" w:color="auto"/>
        <w:left w:val="none" w:sz="0" w:space="0" w:color="auto"/>
        <w:bottom w:val="none" w:sz="0" w:space="0" w:color="auto"/>
        <w:right w:val="none" w:sz="0" w:space="0" w:color="auto"/>
      </w:divBdr>
    </w:div>
    <w:div w:id="1282763071">
      <w:bodyDiv w:val="1"/>
      <w:marLeft w:val="0"/>
      <w:marRight w:val="0"/>
      <w:marTop w:val="0"/>
      <w:marBottom w:val="0"/>
      <w:divBdr>
        <w:top w:val="none" w:sz="0" w:space="0" w:color="auto"/>
        <w:left w:val="none" w:sz="0" w:space="0" w:color="auto"/>
        <w:bottom w:val="none" w:sz="0" w:space="0" w:color="auto"/>
        <w:right w:val="none" w:sz="0" w:space="0" w:color="auto"/>
      </w:divBdr>
    </w:div>
    <w:div w:id="1303847274">
      <w:bodyDiv w:val="1"/>
      <w:marLeft w:val="0"/>
      <w:marRight w:val="0"/>
      <w:marTop w:val="0"/>
      <w:marBottom w:val="0"/>
      <w:divBdr>
        <w:top w:val="none" w:sz="0" w:space="0" w:color="auto"/>
        <w:left w:val="none" w:sz="0" w:space="0" w:color="auto"/>
        <w:bottom w:val="none" w:sz="0" w:space="0" w:color="auto"/>
        <w:right w:val="none" w:sz="0" w:space="0" w:color="auto"/>
      </w:divBdr>
    </w:div>
    <w:div w:id="1305040090">
      <w:bodyDiv w:val="1"/>
      <w:marLeft w:val="0"/>
      <w:marRight w:val="0"/>
      <w:marTop w:val="0"/>
      <w:marBottom w:val="0"/>
      <w:divBdr>
        <w:top w:val="none" w:sz="0" w:space="0" w:color="auto"/>
        <w:left w:val="none" w:sz="0" w:space="0" w:color="auto"/>
        <w:bottom w:val="none" w:sz="0" w:space="0" w:color="auto"/>
        <w:right w:val="none" w:sz="0" w:space="0" w:color="auto"/>
      </w:divBdr>
    </w:div>
    <w:div w:id="1309673260">
      <w:bodyDiv w:val="1"/>
      <w:marLeft w:val="0"/>
      <w:marRight w:val="0"/>
      <w:marTop w:val="0"/>
      <w:marBottom w:val="0"/>
      <w:divBdr>
        <w:top w:val="none" w:sz="0" w:space="0" w:color="auto"/>
        <w:left w:val="none" w:sz="0" w:space="0" w:color="auto"/>
        <w:bottom w:val="none" w:sz="0" w:space="0" w:color="auto"/>
        <w:right w:val="none" w:sz="0" w:space="0" w:color="auto"/>
      </w:divBdr>
    </w:div>
    <w:div w:id="1323578607">
      <w:bodyDiv w:val="1"/>
      <w:marLeft w:val="0"/>
      <w:marRight w:val="0"/>
      <w:marTop w:val="0"/>
      <w:marBottom w:val="0"/>
      <w:divBdr>
        <w:top w:val="none" w:sz="0" w:space="0" w:color="auto"/>
        <w:left w:val="none" w:sz="0" w:space="0" w:color="auto"/>
        <w:bottom w:val="none" w:sz="0" w:space="0" w:color="auto"/>
        <w:right w:val="none" w:sz="0" w:space="0" w:color="auto"/>
      </w:divBdr>
    </w:div>
    <w:div w:id="1336031856">
      <w:bodyDiv w:val="1"/>
      <w:marLeft w:val="0"/>
      <w:marRight w:val="0"/>
      <w:marTop w:val="0"/>
      <w:marBottom w:val="0"/>
      <w:divBdr>
        <w:top w:val="none" w:sz="0" w:space="0" w:color="auto"/>
        <w:left w:val="none" w:sz="0" w:space="0" w:color="auto"/>
        <w:bottom w:val="none" w:sz="0" w:space="0" w:color="auto"/>
        <w:right w:val="none" w:sz="0" w:space="0" w:color="auto"/>
      </w:divBdr>
    </w:div>
    <w:div w:id="1338725422">
      <w:bodyDiv w:val="1"/>
      <w:marLeft w:val="0"/>
      <w:marRight w:val="0"/>
      <w:marTop w:val="0"/>
      <w:marBottom w:val="0"/>
      <w:divBdr>
        <w:top w:val="none" w:sz="0" w:space="0" w:color="auto"/>
        <w:left w:val="none" w:sz="0" w:space="0" w:color="auto"/>
        <w:bottom w:val="none" w:sz="0" w:space="0" w:color="auto"/>
        <w:right w:val="none" w:sz="0" w:space="0" w:color="auto"/>
      </w:divBdr>
    </w:div>
    <w:div w:id="1363626158">
      <w:bodyDiv w:val="1"/>
      <w:marLeft w:val="0"/>
      <w:marRight w:val="0"/>
      <w:marTop w:val="0"/>
      <w:marBottom w:val="0"/>
      <w:divBdr>
        <w:top w:val="none" w:sz="0" w:space="0" w:color="auto"/>
        <w:left w:val="none" w:sz="0" w:space="0" w:color="auto"/>
        <w:bottom w:val="none" w:sz="0" w:space="0" w:color="auto"/>
        <w:right w:val="none" w:sz="0" w:space="0" w:color="auto"/>
      </w:divBdr>
    </w:div>
    <w:div w:id="1385641289">
      <w:bodyDiv w:val="1"/>
      <w:marLeft w:val="0"/>
      <w:marRight w:val="0"/>
      <w:marTop w:val="0"/>
      <w:marBottom w:val="0"/>
      <w:divBdr>
        <w:top w:val="none" w:sz="0" w:space="0" w:color="auto"/>
        <w:left w:val="none" w:sz="0" w:space="0" w:color="auto"/>
        <w:bottom w:val="none" w:sz="0" w:space="0" w:color="auto"/>
        <w:right w:val="none" w:sz="0" w:space="0" w:color="auto"/>
      </w:divBdr>
    </w:div>
    <w:div w:id="1393772451">
      <w:bodyDiv w:val="1"/>
      <w:marLeft w:val="0"/>
      <w:marRight w:val="0"/>
      <w:marTop w:val="0"/>
      <w:marBottom w:val="0"/>
      <w:divBdr>
        <w:top w:val="none" w:sz="0" w:space="0" w:color="auto"/>
        <w:left w:val="none" w:sz="0" w:space="0" w:color="auto"/>
        <w:bottom w:val="none" w:sz="0" w:space="0" w:color="auto"/>
        <w:right w:val="none" w:sz="0" w:space="0" w:color="auto"/>
      </w:divBdr>
    </w:div>
    <w:div w:id="1396784281">
      <w:bodyDiv w:val="1"/>
      <w:marLeft w:val="0"/>
      <w:marRight w:val="0"/>
      <w:marTop w:val="0"/>
      <w:marBottom w:val="0"/>
      <w:divBdr>
        <w:top w:val="none" w:sz="0" w:space="0" w:color="auto"/>
        <w:left w:val="none" w:sz="0" w:space="0" w:color="auto"/>
        <w:bottom w:val="none" w:sz="0" w:space="0" w:color="auto"/>
        <w:right w:val="none" w:sz="0" w:space="0" w:color="auto"/>
      </w:divBdr>
    </w:div>
    <w:div w:id="1405181250">
      <w:bodyDiv w:val="1"/>
      <w:marLeft w:val="0"/>
      <w:marRight w:val="0"/>
      <w:marTop w:val="0"/>
      <w:marBottom w:val="0"/>
      <w:divBdr>
        <w:top w:val="none" w:sz="0" w:space="0" w:color="auto"/>
        <w:left w:val="none" w:sz="0" w:space="0" w:color="auto"/>
        <w:bottom w:val="none" w:sz="0" w:space="0" w:color="auto"/>
        <w:right w:val="none" w:sz="0" w:space="0" w:color="auto"/>
      </w:divBdr>
    </w:div>
    <w:div w:id="1473281848">
      <w:bodyDiv w:val="1"/>
      <w:marLeft w:val="0"/>
      <w:marRight w:val="0"/>
      <w:marTop w:val="0"/>
      <w:marBottom w:val="0"/>
      <w:divBdr>
        <w:top w:val="none" w:sz="0" w:space="0" w:color="auto"/>
        <w:left w:val="none" w:sz="0" w:space="0" w:color="auto"/>
        <w:bottom w:val="none" w:sz="0" w:space="0" w:color="auto"/>
        <w:right w:val="none" w:sz="0" w:space="0" w:color="auto"/>
      </w:divBdr>
    </w:div>
    <w:div w:id="1494294562">
      <w:bodyDiv w:val="1"/>
      <w:marLeft w:val="0"/>
      <w:marRight w:val="0"/>
      <w:marTop w:val="0"/>
      <w:marBottom w:val="0"/>
      <w:divBdr>
        <w:top w:val="none" w:sz="0" w:space="0" w:color="auto"/>
        <w:left w:val="none" w:sz="0" w:space="0" w:color="auto"/>
        <w:bottom w:val="none" w:sz="0" w:space="0" w:color="auto"/>
        <w:right w:val="none" w:sz="0" w:space="0" w:color="auto"/>
      </w:divBdr>
    </w:div>
    <w:div w:id="1502888197">
      <w:bodyDiv w:val="1"/>
      <w:marLeft w:val="0"/>
      <w:marRight w:val="0"/>
      <w:marTop w:val="0"/>
      <w:marBottom w:val="0"/>
      <w:divBdr>
        <w:top w:val="none" w:sz="0" w:space="0" w:color="auto"/>
        <w:left w:val="none" w:sz="0" w:space="0" w:color="auto"/>
        <w:bottom w:val="none" w:sz="0" w:space="0" w:color="auto"/>
        <w:right w:val="none" w:sz="0" w:space="0" w:color="auto"/>
      </w:divBdr>
    </w:div>
    <w:div w:id="1578780343">
      <w:bodyDiv w:val="1"/>
      <w:marLeft w:val="0"/>
      <w:marRight w:val="0"/>
      <w:marTop w:val="0"/>
      <w:marBottom w:val="0"/>
      <w:divBdr>
        <w:top w:val="none" w:sz="0" w:space="0" w:color="auto"/>
        <w:left w:val="none" w:sz="0" w:space="0" w:color="auto"/>
        <w:bottom w:val="none" w:sz="0" w:space="0" w:color="auto"/>
        <w:right w:val="none" w:sz="0" w:space="0" w:color="auto"/>
      </w:divBdr>
    </w:div>
    <w:div w:id="1584416041">
      <w:bodyDiv w:val="1"/>
      <w:marLeft w:val="0"/>
      <w:marRight w:val="0"/>
      <w:marTop w:val="0"/>
      <w:marBottom w:val="0"/>
      <w:divBdr>
        <w:top w:val="none" w:sz="0" w:space="0" w:color="auto"/>
        <w:left w:val="none" w:sz="0" w:space="0" w:color="auto"/>
        <w:bottom w:val="none" w:sz="0" w:space="0" w:color="auto"/>
        <w:right w:val="none" w:sz="0" w:space="0" w:color="auto"/>
      </w:divBdr>
    </w:div>
    <w:div w:id="1589924445">
      <w:bodyDiv w:val="1"/>
      <w:marLeft w:val="0"/>
      <w:marRight w:val="0"/>
      <w:marTop w:val="0"/>
      <w:marBottom w:val="0"/>
      <w:divBdr>
        <w:top w:val="none" w:sz="0" w:space="0" w:color="auto"/>
        <w:left w:val="none" w:sz="0" w:space="0" w:color="auto"/>
        <w:bottom w:val="none" w:sz="0" w:space="0" w:color="auto"/>
        <w:right w:val="none" w:sz="0" w:space="0" w:color="auto"/>
      </w:divBdr>
    </w:div>
    <w:div w:id="1592544380">
      <w:bodyDiv w:val="1"/>
      <w:marLeft w:val="0"/>
      <w:marRight w:val="0"/>
      <w:marTop w:val="0"/>
      <w:marBottom w:val="0"/>
      <w:divBdr>
        <w:top w:val="none" w:sz="0" w:space="0" w:color="auto"/>
        <w:left w:val="none" w:sz="0" w:space="0" w:color="auto"/>
        <w:bottom w:val="none" w:sz="0" w:space="0" w:color="auto"/>
        <w:right w:val="none" w:sz="0" w:space="0" w:color="auto"/>
      </w:divBdr>
    </w:div>
    <w:div w:id="1595942481">
      <w:bodyDiv w:val="1"/>
      <w:marLeft w:val="0"/>
      <w:marRight w:val="0"/>
      <w:marTop w:val="0"/>
      <w:marBottom w:val="0"/>
      <w:divBdr>
        <w:top w:val="none" w:sz="0" w:space="0" w:color="auto"/>
        <w:left w:val="none" w:sz="0" w:space="0" w:color="auto"/>
        <w:bottom w:val="none" w:sz="0" w:space="0" w:color="auto"/>
        <w:right w:val="none" w:sz="0" w:space="0" w:color="auto"/>
      </w:divBdr>
    </w:div>
    <w:div w:id="1636249998">
      <w:bodyDiv w:val="1"/>
      <w:marLeft w:val="0"/>
      <w:marRight w:val="0"/>
      <w:marTop w:val="0"/>
      <w:marBottom w:val="0"/>
      <w:divBdr>
        <w:top w:val="none" w:sz="0" w:space="0" w:color="auto"/>
        <w:left w:val="none" w:sz="0" w:space="0" w:color="auto"/>
        <w:bottom w:val="none" w:sz="0" w:space="0" w:color="auto"/>
        <w:right w:val="none" w:sz="0" w:space="0" w:color="auto"/>
      </w:divBdr>
    </w:div>
    <w:div w:id="1646857088">
      <w:bodyDiv w:val="1"/>
      <w:marLeft w:val="0"/>
      <w:marRight w:val="0"/>
      <w:marTop w:val="0"/>
      <w:marBottom w:val="0"/>
      <w:divBdr>
        <w:top w:val="none" w:sz="0" w:space="0" w:color="auto"/>
        <w:left w:val="none" w:sz="0" w:space="0" w:color="auto"/>
        <w:bottom w:val="none" w:sz="0" w:space="0" w:color="auto"/>
        <w:right w:val="none" w:sz="0" w:space="0" w:color="auto"/>
      </w:divBdr>
    </w:div>
    <w:div w:id="1662197630">
      <w:bodyDiv w:val="1"/>
      <w:marLeft w:val="0"/>
      <w:marRight w:val="0"/>
      <w:marTop w:val="0"/>
      <w:marBottom w:val="0"/>
      <w:divBdr>
        <w:top w:val="none" w:sz="0" w:space="0" w:color="auto"/>
        <w:left w:val="none" w:sz="0" w:space="0" w:color="auto"/>
        <w:bottom w:val="none" w:sz="0" w:space="0" w:color="auto"/>
        <w:right w:val="none" w:sz="0" w:space="0" w:color="auto"/>
      </w:divBdr>
    </w:div>
    <w:div w:id="1670399608">
      <w:bodyDiv w:val="1"/>
      <w:marLeft w:val="0"/>
      <w:marRight w:val="0"/>
      <w:marTop w:val="0"/>
      <w:marBottom w:val="0"/>
      <w:divBdr>
        <w:top w:val="none" w:sz="0" w:space="0" w:color="auto"/>
        <w:left w:val="none" w:sz="0" w:space="0" w:color="auto"/>
        <w:bottom w:val="none" w:sz="0" w:space="0" w:color="auto"/>
        <w:right w:val="none" w:sz="0" w:space="0" w:color="auto"/>
      </w:divBdr>
      <w:divsChild>
        <w:div w:id="1236814349">
          <w:marLeft w:val="0"/>
          <w:marRight w:val="0"/>
          <w:marTop w:val="0"/>
          <w:marBottom w:val="0"/>
          <w:divBdr>
            <w:top w:val="none" w:sz="0" w:space="0" w:color="auto"/>
            <w:left w:val="none" w:sz="0" w:space="0" w:color="auto"/>
            <w:bottom w:val="none" w:sz="0" w:space="0" w:color="auto"/>
            <w:right w:val="none" w:sz="0" w:space="0" w:color="auto"/>
          </w:divBdr>
          <w:divsChild>
            <w:div w:id="689987866">
              <w:marLeft w:val="0"/>
              <w:marRight w:val="0"/>
              <w:marTop w:val="0"/>
              <w:marBottom w:val="0"/>
              <w:divBdr>
                <w:top w:val="none" w:sz="0" w:space="0" w:color="auto"/>
                <w:left w:val="none" w:sz="0" w:space="0" w:color="auto"/>
                <w:bottom w:val="none" w:sz="0" w:space="0" w:color="auto"/>
                <w:right w:val="none" w:sz="0" w:space="0" w:color="auto"/>
              </w:divBdr>
              <w:divsChild>
                <w:div w:id="347341989">
                  <w:marLeft w:val="0"/>
                  <w:marRight w:val="0"/>
                  <w:marTop w:val="0"/>
                  <w:marBottom w:val="0"/>
                  <w:divBdr>
                    <w:top w:val="none" w:sz="0" w:space="0" w:color="auto"/>
                    <w:left w:val="none" w:sz="0" w:space="0" w:color="auto"/>
                    <w:bottom w:val="none" w:sz="0" w:space="0" w:color="auto"/>
                    <w:right w:val="none" w:sz="0" w:space="0" w:color="auto"/>
                  </w:divBdr>
                  <w:divsChild>
                    <w:div w:id="276059473">
                      <w:marLeft w:val="0"/>
                      <w:marRight w:val="0"/>
                      <w:marTop w:val="0"/>
                      <w:marBottom w:val="0"/>
                      <w:divBdr>
                        <w:top w:val="none" w:sz="0" w:space="0" w:color="auto"/>
                        <w:left w:val="none" w:sz="0" w:space="0" w:color="auto"/>
                        <w:bottom w:val="none" w:sz="0" w:space="0" w:color="auto"/>
                        <w:right w:val="none" w:sz="0" w:space="0" w:color="auto"/>
                      </w:divBdr>
                      <w:divsChild>
                        <w:div w:id="1908220410">
                          <w:marLeft w:val="0"/>
                          <w:marRight w:val="0"/>
                          <w:marTop w:val="0"/>
                          <w:marBottom w:val="0"/>
                          <w:divBdr>
                            <w:top w:val="none" w:sz="0" w:space="0" w:color="auto"/>
                            <w:left w:val="none" w:sz="0" w:space="0" w:color="auto"/>
                            <w:bottom w:val="none" w:sz="0" w:space="0" w:color="auto"/>
                            <w:right w:val="none" w:sz="0" w:space="0" w:color="auto"/>
                          </w:divBdr>
                          <w:divsChild>
                            <w:div w:id="143158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397960">
      <w:bodyDiv w:val="1"/>
      <w:marLeft w:val="0"/>
      <w:marRight w:val="0"/>
      <w:marTop w:val="0"/>
      <w:marBottom w:val="0"/>
      <w:divBdr>
        <w:top w:val="none" w:sz="0" w:space="0" w:color="auto"/>
        <w:left w:val="none" w:sz="0" w:space="0" w:color="auto"/>
        <w:bottom w:val="none" w:sz="0" w:space="0" w:color="auto"/>
        <w:right w:val="none" w:sz="0" w:space="0" w:color="auto"/>
      </w:divBdr>
    </w:div>
    <w:div w:id="1755935820">
      <w:bodyDiv w:val="1"/>
      <w:marLeft w:val="0"/>
      <w:marRight w:val="0"/>
      <w:marTop w:val="0"/>
      <w:marBottom w:val="0"/>
      <w:divBdr>
        <w:top w:val="none" w:sz="0" w:space="0" w:color="auto"/>
        <w:left w:val="none" w:sz="0" w:space="0" w:color="auto"/>
        <w:bottom w:val="none" w:sz="0" w:space="0" w:color="auto"/>
        <w:right w:val="none" w:sz="0" w:space="0" w:color="auto"/>
      </w:divBdr>
    </w:div>
    <w:div w:id="1758135991">
      <w:bodyDiv w:val="1"/>
      <w:marLeft w:val="0"/>
      <w:marRight w:val="0"/>
      <w:marTop w:val="0"/>
      <w:marBottom w:val="0"/>
      <w:divBdr>
        <w:top w:val="none" w:sz="0" w:space="0" w:color="auto"/>
        <w:left w:val="none" w:sz="0" w:space="0" w:color="auto"/>
        <w:bottom w:val="none" w:sz="0" w:space="0" w:color="auto"/>
        <w:right w:val="none" w:sz="0" w:space="0" w:color="auto"/>
      </w:divBdr>
    </w:div>
    <w:div w:id="1807552577">
      <w:bodyDiv w:val="1"/>
      <w:marLeft w:val="0"/>
      <w:marRight w:val="0"/>
      <w:marTop w:val="0"/>
      <w:marBottom w:val="0"/>
      <w:divBdr>
        <w:top w:val="none" w:sz="0" w:space="0" w:color="auto"/>
        <w:left w:val="none" w:sz="0" w:space="0" w:color="auto"/>
        <w:bottom w:val="none" w:sz="0" w:space="0" w:color="auto"/>
        <w:right w:val="none" w:sz="0" w:space="0" w:color="auto"/>
      </w:divBdr>
    </w:div>
    <w:div w:id="1834223710">
      <w:bodyDiv w:val="1"/>
      <w:marLeft w:val="0"/>
      <w:marRight w:val="0"/>
      <w:marTop w:val="0"/>
      <w:marBottom w:val="0"/>
      <w:divBdr>
        <w:top w:val="none" w:sz="0" w:space="0" w:color="auto"/>
        <w:left w:val="none" w:sz="0" w:space="0" w:color="auto"/>
        <w:bottom w:val="none" w:sz="0" w:space="0" w:color="auto"/>
        <w:right w:val="none" w:sz="0" w:space="0" w:color="auto"/>
      </w:divBdr>
    </w:div>
    <w:div w:id="1836870419">
      <w:bodyDiv w:val="1"/>
      <w:marLeft w:val="0"/>
      <w:marRight w:val="0"/>
      <w:marTop w:val="0"/>
      <w:marBottom w:val="0"/>
      <w:divBdr>
        <w:top w:val="none" w:sz="0" w:space="0" w:color="auto"/>
        <w:left w:val="none" w:sz="0" w:space="0" w:color="auto"/>
        <w:bottom w:val="none" w:sz="0" w:space="0" w:color="auto"/>
        <w:right w:val="none" w:sz="0" w:space="0" w:color="auto"/>
      </w:divBdr>
    </w:div>
    <w:div w:id="1858735948">
      <w:bodyDiv w:val="1"/>
      <w:marLeft w:val="0"/>
      <w:marRight w:val="0"/>
      <w:marTop w:val="0"/>
      <w:marBottom w:val="0"/>
      <w:divBdr>
        <w:top w:val="none" w:sz="0" w:space="0" w:color="auto"/>
        <w:left w:val="none" w:sz="0" w:space="0" w:color="auto"/>
        <w:bottom w:val="none" w:sz="0" w:space="0" w:color="auto"/>
        <w:right w:val="none" w:sz="0" w:space="0" w:color="auto"/>
      </w:divBdr>
    </w:div>
    <w:div w:id="1878198934">
      <w:bodyDiv w:val="1"/>
      <w:marLeft w:val="0"/>
      <w:marRight w:val="0"/>
      <w:marTop w:val="0"/>
      <w:marBottom w:val="0"/>
      <w:divBdr>
        <w:top w:val="none" w:sz="0" w:space="0" w:color="auto"/>
        <w:left w:val="none" w:sz="0" w:space="0" w:color="auto"/>
        <w:bottom w:val="none" w:sz="0" w:space="0" w:color="auto"/>
        <w:right w:val="none" w:sz="0" w:space="0" w:color="auto"/>
      </w:divBdr>
    </w:div>
    <w:div w:id="1890873449">
      <w:bodyDiv w:val="1"/>
      <w:marLeft w:val="0"/>
      <w:marRight w:val="0"/>
      <w:marTop w:val="0"/>
      <w:marBottom w:val="0"/>
      <w:divBdr>
        <w:top w:val="none" w:sz="0" w:space="0" w:color="auto"/>
        <w:left w:val="none" w:sz="0" w:space="0" w:color="auto"/>
        <w:bottom w:val="none" w:sz="0" w:space="0" w:color="auto"/>
        <w:right w:val="none" w:sz="0" w:space="0" w:color="auto"/>
      </w:divBdr>
    </w:div>
    <w:div w:id="1911690724">
      <w:bodyDiv w:val="1"/>
      <w:marLeft w:val="0"/>
      <w:marRight w:val="0"/>
      <w:marTop w:val="0"/>
      <w:marBottom w:val="0"/>
      <w:divBdr>
        <w:top w:val="none" w:sz="0" w:space="0" w:color="auto"/>
        <w:left w:val="none" w:sz="0" w:space="0" w:color="auto"/>
        <w:bottom w:val="none" w:sz="0" w:space="0" w:color="auto"/>
        <w:right w:val="none" w:sz="0" w:space="0" w:color="auto"/>
      </w:divBdr>
    </w:div>
    <w:div w:id="1925333612">
      <w:bodyDiv w:val="1"/>
      <w:marLeft w:val="0"/>
      <w:marRight w:val="0"/>
      <w:marTop w:val="0"/>
      <w:marBottom w:val="0"/>
      <w:divBdr>
        <w:top w:val="none" w:sz="0" w:space="0" w:color="auto"/>
        <w:left w:val="none" w:sz="0" w:space="0" w:color="auto"/>
        <w:bottom w:val="none" w:sz="0" w:space="0" w:color="auto"/>
        <w:right w:val="none" w:sz="0" w:space="0" w:color="auto"/>
      </w:divBdr>
    </w:div>
    <w:div w:id="1959993483">
      <w:bodyDiv w:val="1"/>
      <w:marLeft w:val="0"/>
      <w:marRight w:val="0"/>
      <w:marTop w:val="0"/>
      <w:marBottom w:val="0"/>
      <w:divBdr>
        <w:top w:val="none" w:sz="0" w:space="0" w:color="auto"/>
        <w:left w:val="none" w:sz="0" w:space="0" w:color="auto"/>
        <w:bottom w:val="none" w:sz="0" w:space="0" w:color="auto"/>
        <w:right w:val="none" w:sz="0" w:space="0" w:color="auto"/>
      </w:divBdr>
    </w:div>
    <w:div w:id="1960642403">
      <w:bodyDiv w:val="1"/>
      <w:marLeft w:val="0"/>
      <w:marRight w:val="0"/>
      <w:marTop w:val="0"/>
      <w:marBottom w:val="0"/>
      <w:divBdr>
        <w:top w:val="none" w:sz="0" w:space="0" w:color="auto"/>
        <w:left w:val="none" w:sz="0" w:space="0" w:color="auto"/>
        <w:bottom w:val="none" w:sz="0" w:space="0" w:color="auto"/>
        <w:right w:val="none" w:sz="0" w:space="0" w:color="auto"/>
      </w:divBdr>
      <w:divsChild>
        <w:div w:id="235480513">
          <w:marLeft w:val="0"/>
          <w:marRight w:val="0"/>
          <w:marTop w:val="0"/>
          <w:marBottom w:val="0"/>
          <w:divBdr>
            <w:top w:val="none" w:sz="0" w:space="0" w:color="auto"/>
            <w:left w:val="none" w:sz="0" w:space="0" w:color="auto"/>
            <w:bottom w:val="none" w:sz="0" w:space="0" w:color="auto"/>
            <w:right w:val="none" w:sz="0" w:space="0" w:color="auto"/>
          </w:divBdr>
          <w:divsChild>
            <w:div w:id="653265274">
              <w:marLeft w:val="0"/>
              <w:marRight w:val="0"/>
              <w:marTop w:val="0"/>
              <w:marBottom w:val="0"/>
              <w:divBdr>
                <w:top w:val="none" w:sz="0" w:space="0" w:color="auto"/>
                <w:left w:val="none" w:sz="0" w:space="0" w:color="auto"/>
                <w:bottom w:val="none" w:sz="0" w:space="0" w:color="auto"/>
                <w:right w:val="none" w:sz="0" w:space="0" w:color="auto"/>
              </w:divBdr>
              <w:divsChild>
                <w:div w:id="1106389453">
                  <w:marLeft w:val="0"/>
                  <w:marRight w:val="0"/>
                  <w:marTop w:val="0"/>
                  <w:marBottom w:val="0"/>
                  <w:divBdr>
                    <w:top w:val="none" w:sz="0" w:space="0" w:color="auto"/>
                    <w:left w:val="none" w:sz="0" w:space="0" w:color="auto"/>
                    <w:bottom w:val="none" w:sz="0" w:space="0" w:color="auto"/>
                    <w:right w:val="none" w:sz="0" w:space="0" w:color="auto"/>
                  </w:divBdr>
                  <w:divsChild>
                    <w:div w:id="1010448583">
                      <w:marLeft w:val="0"/>
                      <w:marRight w:val="0"/>
                      <w:marTop w:val="0"/>
                      <w:marBottom w:val="0"/>
                      <w:divBdr>
                        <w:top w:val="none" w:sz="0" w:space="0" w:color="auto"/>
                        <w:left w:val="none" w:sz="0" w:space="0" w:color="auto"/>
                        <w:bottom w:val="none" w:sz="0" w:space="0" w:color="auto"/>
                        <w:right w:val="none" w:sz="0" w:space="0" w:color="auto"/>
                      </w:divBdr>
                      <w:divsChild>
                        <w:div w:id="39089138">
                          <w:marLeft w:val="0"/>
                          <w:marRight w:val="0"/>
                          <w:marTop w:val="0"/>
                          <w:marBottom w:val="0"/>
                          <w:divBdr>
                            <w:top w:val="none" w:sz="0" w:space="0" w:color="auto"/>
                            <w:left w:val="none" w:sz="0" w:space="0" w:color="auto"/>
                            <w:bottom w:val="none" w:sz="0" w:space="0" w:color="auto"/>
                            <w:right w:val="none" w:sz="0" w:space="0" w:color="auto"/>
                          </w:divBdr>
                          <w:divsChild>
                            <w:div w:id="9023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294477">
      <w:bodyDiv w:val="1"/>
      <w:marLeft w:val="0"/>
      <w:marRight w:val="0"/>
      <w:marTop w:val="0"/>
      <w:marBottom w:val="0"/>
      <w:divBdr>
        <w:top w:val="none" w:sz="0" w:space="0" w:color="auto"/>
        <w:left w:val="none" w:sz="0" w:space="0" w:color="auto"/>
        <w:bottom w:val="none" w:sz="0" w:space="0" w:color="auto"/>
        <w:right w:val="none" w:sz="0" w:space="0" w:color="auto"/>
      </w:divBdr>
    </w:div>
    <w:div w:id="1977442159">
      <w:bodyDiv w:val="1"/>
      <w:marLeft w:val="0"/>
      <w:marRight w:val="0"/>
      <w:marTop w:val="0"/>
      <w:marBottom w:val="0"/>
      <w:divBdr>
        <w:top w:val="none" w:sz="0" w:space="0" w:color="auto"/>
        <w:left w:val="none" w:sz="0" w:space="0" w:color="auto"/>
        <w:bottom w:val="none" w:sz="0" w:space="0" w:color="auto"/>
        <w:right w:val="none" w:sz="0" w:space="0" w:color="auto"/>
      </w:divBdr>
    </w:div>
    <w:div w:id="2010254189">
      <w:bodyDiv w:val="1"/>
      <w:marLeft w:val="0"/>
      <w:marRight w:val="0"/>
      <w:marTop w:val="0"/>
      <w:marBottom w:val="0"/>
      <w:divBdr>
        <w:top w:val="none" w:sz="0" w:space="0" w:color="auto"/>
        <w:left w:val="none" w:sz="0" w:space="0" w:color="auto"/>
        <w:bottom w:val="none" w:sz="0" w:space="0" w:color="auto"/>
        <w:right w:val="none" w:sz="0" w:space="0" w:color="auto"/>
      </w:divBdr>
    </w:div>
    <w:div w:id="2011784720">
      <w:bodyDiv w:val="1"/>
      <w:marLeft w:val="0"/>
      <w:marRight w:val="0"/>
      <w:marTop w:val="0"/>
      <w:marBottom w:val="0"/>
      <w:divBdr>
        <w:top w:val="none" w:sz="0" w:space="0" w:color="auto"/>
        <w:left w:val="none" w:sz="0" w:space="0" w:color="auto"/>
        <w:bottom w:val="none" w:sz="0" w:space="0" w:color="auto"/>
        <w:right w:val="none" w:sz="0" w:space="0" w:color="auto"/>
      </w:divBdr>
      <w:divsChild>
        <w:div w:id="24332656">
          <w:marLeft w:val="0"/>
          <w:marRight w:val="0"/>
          <w:marTop w:val="0"/>
          <w:marBottom w:val="0"/>
          <w:divBdr>
            <w:top w:val="none" w:sz="0" w:space="0" w:color="auto"/>
            <w:left w:val="none" w:sz="0" w:space="0" w:color="auto"/>
            <w:bottom w:val="none" w:sz="0" w:space="0" w:color="auto"/>
            <w:right w:val="none" w:sz="0" w:space="0" w:color="auto"/>
          </w:divBdr>
        </w:div>
        <w:div w:id="874537831">
          <w:marLeft w:val="0"/>
          <w:marRight w:val="0"/>
          <w:marTop w:val="0"/>
          <w:marBottom w:val="0"/>
          <w:divBdr>
            <w:top w:val="none" w:sz="0" w:space="0" w:color="auto"/>
            <w:left w:val="none" w:sz="0" w:space="0" w:color="auto"/>
            <w:bottom w:val="none" w:sz="0" w:space="0" w:color="auto"/>
            <w:right w:val="none" w:sz="0" w:space="0" w:color="auto"/>
          </w:divBdr>
        </w:div>
      </w:divsChild>
    </w:div>
    <w:div w:id="2015065923">
      <w:bodyDiv w:val="1"/>
      <w:marLeft w:val="0"/>
      <w:marRight w:val="0"/>
      <w:marTop w:val="0"/>
      <w:marBottom w:val="0"/>
      <w:divBdr>
        <w:top w:val="none" w:sz="0" w:space="0" w:color="auto"/>
        <w:left w:val="none" w:sz="0" w:space="0" w:color="auto"/>
        <w:bottom w:val="none" w:sz="0" w:space="0" w:color="auto"/>
        <w:right w:val="none" w:sz="0" w:space="0" w:color="auto"/>
      </w:divBdr>
    </w:div>
    <w:div w:id="2021273818">
      <w:bodyDiv w:val="1"/>
      <w:marLeft w:val="0"/>
      <w:marRight w:val="0"/>
      <w:marTop w:val="0"/>
      <w:marBottom w:val="0"/>
      <w:divBdr>
        <w:top w:val="none" w:sz="0" w:space="0" w:color="auto"/>
        <w:left w:val="none" w:sz="0" w:space="0" w:color="auto"/>
        <w:bottom w:val="none" w:sz="0" w:space="0" w:color="auto"/>
        <w:right w:val="none" w:sz="0" w:space="0" w:color="auto"/>
      </w:divBdr>
    </w:div>
    <w:div w:id="2031490907">
      <w:bodyDiv w:val="1"/>
      <w:marLeft w:val="0"/>
      <w:marRight w:val="0"/>
      <w:marTop w:val="0"/>
      <w:marBottom w:val="0"/>
      <w:divBdr>
        <w:top w:val="none" w:sz="0" w:space="0" w:color="auto"/>
        <w:left w:val="none" w:sz="0" w:space="0" w:color="auto"/>
        <w:bottom w:val="none" w:sz="0" w:space="0" w:color="auto"/>
        <w:right w:val="none" w:sz="0" w:space="0" w:color="auto"/>
      </w:divBdr>
    </w:div>
    <w:div w:id="2084133998">
      <w:bodyDiv w:val="1"/>
      <w:marLeft w:val="0"/>
      <w:marRight w:val="0"/>
      <w:marTop w:val="0"/>
      <w:marBottom w:val="0"/>
      <w:divBdr>
        <w:top w:val="none" w:sz="0" w:space="0" w:color="auto"/>
        <w:left w:val="none" w:sz="0" w:space="0" w:color="auto"/>
        <w:bottom w:val="none" w:sz="0" w:space="0" w:color="auto"/>
        <w:right w:val="none" w:sz="0" w:space="0" w:color="auto"/>
      </w:divBdr>
    </w:div>
    <w:div w:id="2092114212">
      <w:bodyDiv w:val="1"/>
      <w:marLeft w:val="0"/>
      <w:marRight w:val="0"/>
      <w:marTop w:val="0"/>
      <w:marBottom w:val="0"/>
      <w:divBdr>
        <w:top w:val="none" w:sz="0" w:space="0" w:color="auto"/>
        <w:left w:val="none" w:sz="0" w:space="0" w:color="auto"/>
        <w:bottom w:val="none" w:sz="0" w:space="0" w:color="auto"/>
        <w:right w:val="none" w:sz="0" w:space="0" w:color="auto"/>
      </w:divBdr>
    </w:div>
    <w:div w:id="2094009397">
      <w:bodyDiv w:val="1"/>
      <w:marLeft w:val="0"/>
      <w:marRight w:val="0"/>
      <w:marTop w:val="0"/>
      <w:marBottom w:val="0"/>
      <w:divBdr>
        <w:top w:val="none" w:sz="0" w:space="0" w:color="auto"/>
        <w:left w:val="none" w:sz="0" w:space="0" w:color="auto"/>
        <w:bottom w:val="none" w:sz="0" w:space="0" w:color="auto"/>
        <w:right w:val="none" w:sz="0" w:space="0" w:color="auto"/>
      </w:divBdr>
    </w:div>
    <w:div w:id="2098744073">
      <w:bodyDiv w:val="1"/>
      <w:marLeft w:val="0"/>
      <w:marRight w:val="0"/>
      <w:marTop w:val="0"/>
      <w:marBottom w:val="0"/>
      <w:divBdr>
        <w:top w:val="none" w:sz="0" w:space="0" w:color="auto"/>
        <w:left w:val="none" w:sz="0" w:space="0" w:color="auto"/>
        <w:bottom w:val="none" w:sz="0" w:space="0" w:color="auto"/>
        <w:right w:val="none" w:sz="0" w:space="0" w:color="auto"/>
      </w:divBdr>
    </w:div>
    <w:div w:id="2099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anus.urb@mkm.ee"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ingrid.teinemaa@mkm.ee"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etlana.stsur@mkm.ee" TargetMode="External"/><Relationship Id="rId5" Type="http://schemas.openxmlformats.org/officeDocument/2006/relationships/numbering" Target="numbering.xml"/><Relationship Id="rId15" Type="http://schemas.openxmlformats.org/officeDocument/2006/relationships/comments" Target="comments.xm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gnar.kass@mkm.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griculture.ec.europa.eu/common-agricultural-policy/agri-food-supply-chain/ensuring-global-food-supply-and-food-security_en" TargetMode="External"/><Relationship Id="rId2" Type="http://schemas.openxmlformats.org/officeDocument/2006/relationships/hyperlink" Target="https://commission.europa.eu/about/departments-and-executive-agencies/health-emergency-preparedness-and-response-authority_en" TargetMode="External"/><Relationship Id="rId1" Type="http://schemas.openxmlformats.org/officeDocument/2006/relationships/hyperlink" Target="https://eelnoud.valitsus.ee/main/mount/docList/0877c904-5e0d-4b6d-9d3c-bd4d3adb1dfe" TargetMode="External"/><Relationship Id="rId4" Type="http://schemas.openxmlformats.org/officeDocument/2006/relationships/hyperlink" Target="https://www.consilium.europa.eu/en/resources/publications/ipcr/" TargetMode="External"/></Relationships>
</file>

<file path=word/documenttasks/documenttasks1.xml><?xml version="1.0" encoding="utf-8"?>
<t:Tasks xmlns:t="http://schemas.microsoft.com/office/tasks/2019/documenttasks" xmlns:oel="http://schemas.microsoft.com/office/2019/extlst">
  <t:Task id="{525F517B-A24B-4CA6-94BB-05CE726B11FD}">
    <t:Anchor>
      <t:Comment id="250131315"/>
    </t:Anchor>
    <t:History>
      <t:Event id="{4297924C-7A1E-4E0A-96C7-93DA82B33500}" time="2025-06-04T12:26:39.101Z">
        <t:Attribution userId="S::svetlana.stsur@mkm.ee::398fb565-32f4-43cb-af26-7f98642b5ae6" userProvider="AD" userName="Svetlana Štšur - MKM"/>
        <t:Anchor>
          <t:Comment id="250131315"/>
        </t:Anchor>
        <t:Create/>
      </t:Event>
      <t:Event id="{3AB63F63-1746-42B8-905A-7B2BD043E6B2}" time="2025-06-04T12:26:39.101Z">
        <t:Attribution userId="S::svetlana.stsur@mkm.ee::398fb565-32f4-43cb-af26-7f98642b5ae6" userProvider="AD" userName="Svetlana Štšur - MKM"/>
        <t:Anchor>
          <t:Comment id="250131315"/>
        </t:Anchor>
        <t:Assign userId="S::maanus.urb@mkm.ee::318b0d30-5f0d-4fe0-9559-0cc1366c5768" userProvider="AD" userName="Maanus Urb - MKM"/>
      </t:Event>
      <t:Event id="{D54D0825-998D-4095-8A80-8C72C1DC65E5}" time="2025-06-04T12:26:39.101Z">
        <t:Attribution userId="S::svetlana.stsur@mkm.ee::398fb565-32f4-43cb-af26-7f98642b5ae6" userProvider="AD" userName="Svetlana Štšur - MKM"/>
        <t:Anchor>
          <t:Comment id="250131315"/>
        </t:Anchor>
        <t:SetTitle title="@Maanus Urb - MKM"/>
      </t:Event>
    </t:History>
  </t:Task>
  <t:Task id="{CEAD83A3-3985-473A-849D-3BA04FC85939}">
    <t:Anchor>
      <t:Comment id="560132975"/>
    </t:Anchor>
    <t:History>
      <t:Event id="{BC673AD6-C77B-4429-A070-EC1FB21F07A9}" time="2025-06-04T12:32:10.252Z">
        <t:Attribution userId="S::svetlana.stsur@mkm.ee::398fb565-32f4-43cb-af26-7f98642b5ae6" userProvider="AD" userName="Svetlana Štšur - MKM"/>
        <t:Anchor>
          <t:Comment id="560132975"/>
        </t:Anchor>
        <t:Create/>
      </t:Event>
      <t:Event id="{A81832DA-E9DB-4D67-B688-35B5A80F632F}" time="2025-06-04T12:32:10.252Z">
        <t:Attribution userId="S::svetlana.stsur@mkm.ee::398fb565-32f4-43cb-af26-7f98642b5ae6" userProvider="AD" userName="Svetlana Štšur - MKM"/>
        <t:Anchor>
          <t:Comment id="560132975"/>
        </t:Anchor>
        <t:Assign userId="S::maanus.urb@mkm.ee::318b0d30-5f0d-4fe0-9559-0cc1366c5768" userProvider="AD" userName="Maanus Urb - MKM"/>
      </t:Event>
      <t:Event id="{5322326F-BFE4-4838-A119-7A43213F183E}" time="2025-06-04T12:32:10.252Z">
        <t:Attribution userId="S::svetlana.stsur@mkm.ee::398fb565-32f4-43cb-af26-7f98642b5ae6" userProvider="AD" userName="Svetlana Štšur - MKM"/>
        <t:Anchor>
          <t:Comment id="560132975"/>
        </t:Anchor>
        <t:SetTitle title="@Maanus Urb - MKM"/>
      </t:Event>
    </t:History>
  </t:Task>
  <t:Task id="{AD5C2AED-7F9D-4C99-B001-5BDEC252D098}">
    <t:Anchor>
      <t:Comment id="2086025747"/>
    </t:Anchor>
    <t:History>
      <t:Event id="{9E37E74F-F300-41BD-A666-75B370426E3E}" time="2025-06-04T12:30:24.213Z">
        <t:Attribution userId="S::svetlana.stsur@mkm.ee::398fb565-32f4-43cb-af26-7f98642b5ae6" userProvider="AD" userName="Svetlana Štšur - MKM"/>
        <t:Anchor>
          <t:Comment id="2086025747"/>
        </t:Anchor>
        <t:Create/>
      </t:Event>
      <t:Event id="{271E8276-ECEF-4A1C-8FAE-D0061E818F5B}" time="2025-06-04T12:30:24.213Z">
        <t:Attribution userId="S::svetlana.stsur@mkm.ee::398fb565-32f4-43cb-af26-7f98642b5ae6" userProvider="AD" userName="Svetlana Štšur - MKM"/>
        <t:Anchor>
          <t:Comment id="2086025747"/>
        </t:Anchor>
        <t:Assign userId="S::maanus.urb@mkm.ee::318b0d30-5f0d-4fe0-9559-0cc1366c5768" userProvider="AD" userName="Maanus Urb - MKM"/>
      </t:Event>
      <t:Event id="{23F7677F-0094-4F99-BF86-9125ED7DA69D}" time="2025-06-04T12:30:24.213Z">
        <t:Attribution userId="S::svetlana.stsur@mkm.ee::398fb565-32f4-43cb-af26-7f98642b5ae6" userProvider="AD" userName="Svetlana Štšur - MKM"/>
        <t:Anchor>
          <t:Comment id="2086025747"/>
        </t:Anchor>
        <t:SetTitle title="@Maanus Urb - MKM"/>
      </t:Event>
    </t:History>
  </t:Task>
  <t:Task id="{BFA3A314-5492-4558-9E5B-E1DD9A691491}">
    <t:Anchor>
      <t:Comment id="1529519728"/>
    </t:Anchor>
    <t:History>
      <t:Event id="{BA7B935C-9C92-4AEF-B6D5-07CAC0FEE10C}" time="2025-06-04T12:55:50.74Z">
        <t:Attribution userId="S::svetlana.stsur@mkm.ee::398fb565-32f4-43cb-af26-7f98642b5ae6" userProvider="AD" userName="Svetlana Štšur - MKM"/>
        <t:Anchor>
          <t:Comment id="1529519728"/>
        </t:Anchor>
        <t:Create/>
      </t:Event>
      <t:Event id="{EACBB091-C05A-4D0C-A924-F6703E6DEE5B}" time="2025-06-04T12:55:50.74Z">
        <t:Attribution userId="S::svetlana.stsur@mkm.ee::398fb565-32f4-43cb-af26-7f98642b5ae6" userProvider="AD" userName="Svetlana Štšur - MKM"/>
        <t:Anchor>
          <t:Comment id="1529519728"/>
        </t:Anchor>
        <t:Assign userId="S::Karl.Stern@mkm.ee::e8d3b3dc-d7dd-47a1-a21a-53dafda20d16" userProvider="AD" userName="Karl Stern - MKM"/>
      </t:Event>
      <t:Event id="{58591387-A57D-4182-97DE-5B195FF84897}" time="2025-06-04T12:55:50.74Z">
        <t:Attribution userId="S::svetlana.stsur@mkm.ee::398fb565-32f4-43cb-af26-7f98642b5ae6" userProvider="AD" userName="Svetlana Štšur - MKM"/>
        <t:Anchor>
          <t:Comment id="1529519728"/>
        </t:Anchor>
        <t:SetTitle title="@Karl Stern - MKM"/>
      </t:Event>
    </t:History>
  </t:Task>
  <t:Task id="{37D8AA76-D91F-4020-8904-DEACDCF0E344}">
    <t:Anchor>
      <t:Comment id="985662424"/>
    </t:Anchor>
    <t:History>
      <t:Event id="{A8E6A720-B5BE-4BFC-8E3A-F37C02D20AB6}" time="2025-06-04T12:57:09.041Z">
        <t:Attribution userId="S::svetlana.stsur@mkm.ee::398fb565-32f4-43cb-af26-7f98642b5ae6" userProvider="AD" userName="Svetlana Štšur - MKM"/>
        <t:Anchor>
          <t:Comment id="985662424"/>
        </t:Anchor>
        <t:Create/>
      </t:Event>
      <t:Event id="{6F3B4158-4FCD-4F18-A8A6-E8BAC87FD880}" time="2025-06-04T12:57:09.041Z">
        <t:Attribution userId="S::svetlana.stsur@mkm.ee::398fb565-32f4-43cb-af26-7f98642b5ae6" userProvider="AD" userName="Svetlana Štšur - MKM"/>
        <t:Anchor>
          <t:Comment id="985662424"/>
        </t:Anchor>
        <t:Assign userId="S::maanus.urb@mkm.ee::318b0d30-5f0d-4fe0-9559-0cc1366c5768" userProvider="AD" userName="Maanus Urb - MKM"/>
      </t:Event>
      <t:Event id="{FECC5D4A-F800-450A-A5D9-9E06F8349D73}" time="2025-06-04T12:57:09.041Z">
        <t:Attribution userId="S::svetlana.stsur@mkm.ee::398fb565-32f4-43cb-af26-7f98642b5ae6" userProvider="AD" userName="Svetlana Štšur - MKM"/>
        <t:Anchor>
          <t:Comment id="985662424"/>
        </t:Anchor>
        <t:SetTitle title="@Maanus Urb - MKM"/>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A55BC4-965C-40E3-91A4-345E3AE4A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8F1FE8-EA84-43FD-A758-6926B5765073}">
  <ds:schemaRefs>
    <ds:schemaRef ds:uri="http://schemas.microsoft.com/sharepoint/v3/contenttype/forms"/>
  </ds:schemaRefs>
</ds:datastoreItem>
</file>

<file path=customXml/itemProps3.xml><?xml version="1.0" encoding="utf-8"?>
<ds:datastoreItem xmlns:ds="http://schemas.openxmlformats.org/officeDocument/2006/customXml" ds:itemID="{B8EA1449-0000-4B02-B52B-480BCFBBE83B}">
  <ds:schemaRefs>
    <ds:schemaRef ds:uri="http://schemas.openxmlformats.org/officeDocument/2006/bibliography"/>
  </ds:schemaRefs>
</ds:datastoreItem>
</file>

<file path=customXml/itemProps4.xml><?xml version="1.0" encoding="utf-8"?>
<ds:datastoreItem xmlns:ds="http://schemas.openxmlformats.org/officeDocument/2006/customXml" ds:itemID="{86B8CEA8-3351-4938-8D9C-134C7C80ECC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18</Pages>
  <Words>7740</Words>
  <Characters>44895</Characters>
  <Application>Microsoft Office Word</Application>
  <DocSecurity>0</DocSecurity>
  <Lines>374</Lines>
  <Paragraphs>105</Paragraphs>
  <ScaleCrop>false</ScaleCrop>
  <Company/>
  <LinksUpToDate>false</LinksUpToDate>
  <CharactersWithSpaces>52530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Stsur</dc:creator>
  <cp:keywords/>
  <dc:description/>
  <cp:lastModifiedBy>Maria Sults - JUSTDIGI</cp:lastModifiedBy>
  <cp:revision>23</cp:revision>
  <dcterms:created xsi:type="dcterms:W3CDTF">2026-02-16T13:08:00Z</dcterms:created>
  <dcterms:modified xsi:type="dcterms:W3CDTF">2026-02-26T16:13:00Z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2024-07-11T08:21:48Z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8a0b1519-11e0-4418-934e-62f4b44a37bd</vt:lpwstr>
  </property>
  <property fmtid="{D5CDD505-2E9C-101B-9397-08002B2CF9AE}" pid="9" name="MSIP_Label_defa4170-0d19-0005-0004-bc88714345d2_ContentBits">
    <vt:lpwstr>0</vt:lpwstr>
  </property>
  <property fmtid="{D5CDD505-2E9C-101B-9397-08002B2CF9AE}" pid="10" name="MediaServiceImageTags">
    <vt:lpwstr/>
  </property>
  <property fmtid="{D5CDD505-2E9C-101B-9397-08002B2CF9AE}" pid="11" name="docLang">
    <vt:lpwstr>et</vt:lpwstr>
  </property>
</Properties>
</file>